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40703" w14:textId="52E86C34" w:rsidR="00540AA4" w:rsidRPr="00D46F46" w:rsidRDefault="00D65C34" w:rsidP="000623A7">
      <w:pPr>
        <w:jc w:val="center"/>
        <w:rPr>
          <w:b/>
          <w:sz w:val="48"/>
          <w:szCs w:val="48"/>
        </w:rPr>
      </w:pPr>
      <w:r>
        <w:rPr>
          <w:b/>
          <w:sz w:val="48"/>
          <w:szCs w:val="48"/>
        </w:rPr>
        <w:t>Soubor endoskopického vybavení pro gastroenterologii</w:t>
      </w:r>
    </w:p>
    <w:p w14:paraId="284DB3E4" w14:textId="3F0DE05F" w:rsidR="000D7EBA" w:rsidRDefault="000623A7" w:rsidP="000D7EBA">
      <w:pPr>
        <w:spacing w:after="0"/>
      </w:pPr>
      <w:r w:rsidRPr="007A2980">
        <w:rPr>
          <w:sz w:val="28"/>
          <w:u w:val="single"/>
        </w:rPr>
        <w:t>Popis:</w:t>
      </w:r>
      <w:r w:rsidR="00437FB8">
        <w:rPr>
          <w:sz w:val="28"/>
        </w:rPr>
        <w:t xml:space="preserve"> </w:t>
      </w:r>
      <w:r w:rsidR="00D65C34">
        <w:t>Soubor kompletního endoskopického vybavení</w:t>
      </w:r>
      <w:r w:rsidR="00B13B3C">
        <w:t>,</w:t>
      </w:r>
      <w:r w:rsidR="00D65C34">
        <w:t xml:space="preserve"> k</w:t>
      </w:r>
      <w:r w:rsidR="00B13B3C">
        <w:t>teré vzájemnou technologickou návazností komponent a funkčně sloučených celků, musí sloužit k</w:t>
      </w:r>
      <w:r w:rsidR="00D65C34">
        <w:t xml:space="preserve"> provádění diagnosticko-terapeutických výkonů v gastroenterologii.</w:t>
      </w:r>
    </w:p>
    <w:p w14:paraId="47FAF557" w14:textId="77777777" w:rsidR="00973F9C" w:rsidRDefault="00973F9C" w:rsidP="00973F9C"/>
    <w:p w14:paraId="01A2D756" w14:textId="77777777" w:rsidR="00F94489" w:rsidRPr="007A2980" w:rsidRDefault="00F94489" w:rsidP="00F94489">
      <w:pPr>
        <w:rPr>
          <w:sz w:val="28"/>
          <w:u w:val="single"/>
        </w:rPr>
      </w:pPr>
      <w:r>
        <w:rPr>
          <w:sz w:val="28"/>
          <w:u w:val="single"/>
        </w:rPr>
        <w:t>Seznam požadovaných položek:</w:t>
      </w:r>
    </w:p>
    <w:p w14:paraId="45CD0BF7" w14:textId="27C12522" w:rsidR="00F3082A" w:rsidRPr="0022051F" w:rsidRDefault="00F3082A" w:rsidP="00F3082A">
      <w:pPr>
        <w:spacing w:after="0"/>
        <w:rPr>
          <w:b/>
        </w:rPr>
      </w:pPr>
      <w:r>
        <w:rPr>
          <w:b/>
        </w:rPr>
        <w:t>Videoendoskopická s</w:t>
      </w:r>
      <w:r w:rsidRPr="0022051F">
        <w:rPr>
          <w:b/>
        </w:rPr>
        <w:t xml:space="preserve">estava </w:t>
      </w:r>
      <w:r>
        <w:rPr>
          <w:b/>
        </w:rPr>
        <w:t>č. 1</w:t>
      </w:r>
    </w:p>
    <w:p w14:paraId="6650E077" w14:textId="2994B883" w:rsidR="00F3082A" w:rsidRPr="0022051F" w:rsidRDefault="00F3082A" w:rsidP="00F3082A">
      <w:pPr>
        <w:pStyle w:val="Odstavecseseznamem"/>
        <w:numPr>
          <w:ilvl w:val="0"/>
          <w:numId w:val="2"/>
        </w:numPr>
        <w:tabs>
          <w:tab w:val="left" w:leader="dot" w:pos="1985"/>
        </w:tabs>
      </w:pPr>
      <w:r>
        <w:rPr>
          <w:sz w:val="24"/>
        </w:rPr>
        <w:t>1 ks</w:t>
      </w:r>
      <w:r>
        <w:rPr>
          <w:sz w:val="24"/>
        </w:rPr>
        <w:tab/>
        <w:t>Videoprocesor</w:t>
      </w:r>
      <w:r w:rsidR="00F63AEF">
        <w:rPr>
          <w:sz w:val="24"/>
        </w:rPr>
        <w:t xml:space="preserve"> se zdrojem světla</w:t>
      </w:r>
    </w:p>
    <w:p w14:paraId="2F6507D3" w14:textId="77777777" w:rsidR="00F3082A" w:rsidRDefault="00F3082A" w:rsidP="00F3082A">
      <w:pPr>
        <w:pStyle w:val="Odstavecseseznamem"/>
        <w:numPr>
          <w:ilvl w:val="0"/>
          <w:numId w:val="2"/>
        </w:numPr>
        <w:tabs>
          <w:tab w:val="left" w:leader="dot" w:pos="1985"/>
        </w:tabs>
      </w:pPr>
      <w:r>
        <w:rPr>
          <w:sz w:val="24"/>
        </w:rPr>
        <w:t>1 ks</w:t>
      </w:r>
      <w:r>
        <w:rPr>
          <w:sz w:val="24"/>
        </w:rPr>
        <w:tab/>
        <w:t>Plochý monitor</w:t>
      </w:r>
    </w:p>
    <w:p w14:paraId="1502DF15" w14:textId="77777777" w:rsidR="00F3082A" w:rsidRPr="00861388" w:rsidRDefault="00F3082A" w:rsidP="00F3082A">
      <w:pPr>
        <w:pStyle w:val="Odstavecseseznamem"/>
        <w:numPr>
          <w:ilvl w:val="0"/>
          <w:numId w:val="2"/>
        </w:numPr>
        <w:tabs>
          <w:tab w:val="left" w:leader="dot" w:pos="1985"/>
        </w:tabs>
      </w:pPr>
      <w:r>
        <w:rPr>
          <w:sz w:val="24"/>
        </w:rPr>
        <w:t>1 ks</w:t>
      </w:r>
      <w:r>
        <w:rPr>
          <w:sz w:val="24"/>
        </w:rPr>
        <w:tab/>
        <w:t>Oplachová</w:t>
      </w:r>
      <w:r w:rsidRPr="00E32114">
        <w:rPr>
          <w:sz w:val="24"/>
        </w:rPr>
        <w:t xml:space="preserve"> pumpa </w:t>
      </w:r>
    </w:p>
    <w:p w14:paraId="2A34F74E" w14:textId="77777777" w:rsidR="00F3082A" w:rsidRPr="00D4164C" w:rsidRDefault="00F3082A" w:rsidP="00F3082A">
      <w:pPr>
        <w:pStyle w:val="Odstavecseseznamem"/>
        <w:numPr>
          <w:ilvl w:val="0"/>
          <w:numId w:val="2"/>
        </w:numPr>
        <w:tabs>
          <w:tab w:val="left" w:leader="dot" w:pos="1985"/>
        </w:tabs>
      </w:pPr>
      <w:r>
        <w:rPr>
          <w:sz w:val="24"/>
        </w:rPr>
        <w:t>1 ks</w:t>
      </w:r>
      <w:r>
        <w:rPr>
          <w:sz w:val="24"/>
        </w:rPr>
        <w:tab/>
        <w:t>Odsávací</w:t>
      </w:r>
      <w:r w:rsidRPr="00E32114">
        <w:rPr>
          <w:sz w:val="24"/>
        </w:rPr>
        <w:t xml:space="preserve"> pumpa</w:t>
      </w:r>
    </w:p>
    <w:p w14:paraId="58E1F9B4" w14:textId="7F5CC6D0" w:rsidR="00EB0F94" w:rsidRPr="00D4164C" w:rsidRDefault="00EB0F94" w:rsidP="00EB0F94">
      <w:pPr>
        <w:pStyle w:val="Odstavecseseznamem"/>
        <w:numPr>
          <w:ilvl w:val="0"/>
          <w:numId w:val="2"/>
        </w:numPr>
        <w:tabs>
          <w:tab w:val="left" w:leader="dot" w:pos="1985"/>
        </w:tabs>
      </w:pPr>
      <w:r>
        <w:rPr>
          <w:sz w:val="24"/>
        </w:rPr>
        <w:t>1 ks</w:t>
      </w:r>
      <w:r>
        <w:rPr>
          <w:sz w:val="24"/>
        </w:rPr>
        <w:tab/>
        <w:t>Záznamové zařízení</w:t>
      </w:r>
    </w:p>
    <w:p w14:paraId="4D003A89" w14:textId="77777777" w:rsidR="00F3082A" w:rsidRPr="009E61C9" w:rsidRDefault="00F3082A" w:rsidP="00F3082A">
      <w:pPr>
        <w:pStyle w:val="Odstavecseseznamem"/>
        <w:numPr>
          <w:ilvl w:val="0"/>
          <w:numId w:val="2"/>
        </w:numPr>
        <w:tabs>
          <w:tab w:val="left" w:leader="dot" w:pos="1985"/>
        </w:tabs>
      </w:pPr>
      <w:r>
        <w:rPr>
          <w:sz w:val="24"/>
        </w:rPr>
        <w:t>1 ks</w:t>
      </w:r>
      <w:r>
        <w:rPr>
          <w:sz w:val="24"/>
        </w:rPr>
        <w:tab/>
        <w:t>Přístrojový vozík</w:t>
      </w:r>
    </w:p>
    <w:p w14:paraId="1CD27363" w14:textId="08474EB0" w:rsidR="00F3082A" w:rsidRPr="0022051F" w:rsidRDefault="00F3082A" w:rsidP="00F3082A">
      <w:pPr>
        <w:spacing w:after="0"/>
        <w:rPr>
          <w:b/>
        </w:rPr>
      </w:pPr>
      <w:r>
        <w:rPr>
          <w:b/>
        </w:rPr>
        <w:t>Videoendoskopická s</w:t>
      </w:r>
      <w:r w:rsidRPr="0022051F">
        <w:rPr>
          <w:b/>
        </w:rPr>
        <w:t xml:space="preserve">estava </w:t>
      </w:r>
      <w:r>
        <w:rPr>
          <w:b/>
        </w:rPr>
        <w:t xml:space="preserve">č. 2 </w:t>
      </w:r>
    </w:p>
    <w:p w14:paraId="50A159BB" w14:textId="46B44556" w:rsidR="00F3082A" w:rsidRPr="0022051F" w:rsidRDefault="00F3082A" w:rsidP="00F3082A">
      <w:pPr>
        <w:pStyle w:val="Odstavecseseznamem"/>
        <w:numPr>
          <w:ilvl w:val="0"/>
          <w:numId w:val="2"/>
        </w:numPr>
        <w:tabs>
          <w:tab w:val="left" w:leader="dot" w:pos="1985"/>
        </w:tabs>
      </w:pPr>
      <w:r>
        <w:rPr>
          <w:sz w:val="24"/>
        </w:rPr>
        <w:t>1 ks</w:t>
      </w:r>
      <w:r>
        <w:rPr>
          <w:sz w:val="24"/>
        </w:rPr>
        <w:tab/>
        <w:t>Videoprocesor</w:t>
      </w:r>
      <w:r w:rsidR="00F63AEF">
        <w:rPr>
          <w:sz w:val="24"/>
        </w:rPr>
        <w:t xml:space="preserve"> se zdrojem světla</w:t>
      </w:r>
    </w:p>
    <w:p w14:paraId="604A6D09" w14:textId="77777777" w:rsidR="00F3082A" w:rsidRDefault="00F3082A" w:rsidP="00F3082A">
      <w:pPr>
        <w:pStyle w:val="Odstavecseseznamem"/>
        <w:numPr>
          <w:ilvl w:val="0"/>
          <w:numId w:val="2"/>
        </w:numPr>
        <w:tabs>
          <w:tab w:val="left" w:leader="dot" w:pos="1985"/>
        </w:tabs>
      </w:pPr>
      <w:r>
        <w:rPr>
          <w:sz w:val="24"/>
        </w:rPr>
        <w:t>1 ks</w:t>
      </w:r>
      <w:r>
        <w:rPr>
          <w:sz w:val="24"/>
        </w:rPr>
        <w:tab/>
        <w:t>Plochý monitor</w:t>
      </w:r>
    </w:p>
    <w:p w14:paraId="68036CC9" w14:textId="5AC2FFED" w:rsidR="008E1DEB" w:rsidRPr="00D4164C" w:rsidRDefault="008E1DEB" w:rsidP="008E1DEB">
      <w:pPr>
        <w:pStyle w:val="Odstavecseseznamem"/>
        <w:numPr>
          <w:ilvl w:val="0"/>
          <w:numId w:val="2"/>
        </w:numPr>
        <w:tabs>
          <w:tab w:val="left" w:leader="dot" w:pos="1985"/>
        </w:tabs>
      </w:pPr>
      <w:r>
        <w:rPr>
          <w:sz w:val="24"/>
        </w:rPr>
        <w:t>1 ks</w:t>
      </w:r>
      <w:r>
        <w:rPr>
          <w:sz w:val="24"/>
        </w:rPr>
        <w:tab/>
        <w:t>Insuflační jednotka</w:t>
      </w:r>
    </w:p>
    <w:p w14:paraId="21A5A63A" w14:textId="77777777" w:rsidR="00E05DE9" w:rsidRPr="00861388" w:rsidRDefault="00E05DE9" w:rsidP="00E05DE9">
      <w:pPr>
        <w:pStyle w:val="Odstavecseseznamem"/>
        <w:numPr>
          <w:ilvl w:val="0"/>
          <w:numId w:val="2"/>
        </w:numPr>
        <w:tabs>
          <w:tab w:val="left" w:leader="dot" w:pos="1985"/>
        </w:tabs>
      </w:pPr>
      <w:r>
        <w:rPr>
          <w:sz w:val="24"/>
        </w:rPr>
        <w:t>1 ks</w:t>
      </w:r>
      <w:r>
        <w:rPr>
          <w:sz w:val="24"/>
        </w:rPr>
        <w:tab/>
        <w:t>Oplachová</w:t>
      </w:r>
      <w:r w:rsidRPr="00E32114">
        <w:rPr>
          <w:sz w:val="24"/>
        </w:rPr>
        <w:t xml:space="preserve"> pumpa </w:t>
      </w:r>
    </w:p>
    <w:p w14:paraId="6FECC3B4" w14:textId="77777777" w:rsidR="00F3082A" w:rsidRPr="00D4164C" w:rsidRDefault="00F3082A" w:rsidP="00F3082A">
      <w:pPr>
        <w:pStyle w:val="Odstavecseseznamem"/>
        <w:numPr>
          <w:ilvl w:val="0"/>
          <w:numId w:val="2"/>
        </w:numPr>
        <w:tabs>
          <w:tab w:val="left" w:leader="dot" w:pos="1985"/>
        </w:tabs>
      </w:pPr>
      <w:r>
        <w:rPr>
          <w:sz w:val="24"/>
        </w:rPr>
        <w:t>1 ks</w:t>
      </w:r>
      <w:r>
        <w:rPr>
          <w:sz w:val="24"/>
        </w:rPr>
        <w:tab/>
        <w:t>Odsávací</w:t>
      </w:r>
      <w:r w:rsidRPr="00E32114">
        <w:rPr>
          <w:sz w:val="24"/>
        </w:rPr>
        <w:t xml:space="preserve"> pumpa</w:t>
      </w:r>
    </w:p>
    <w:p w14:paraId="59E6FB42" w14:textId="6DB868C6" w:rsidR="00EB0F94" w:rsidRPr="00D4164C" w:rsidRDefault="00EB0F94" w:rsidP="00EB0F94">
      <w:pPr>
        <w:pStyle w:val="Odstavecseseznamem"/>
        <w:numPr>
          <w:ilvl w:val="0"/>
          <w:numId w:val="2"/>
        </w:numPr>
        <w:tabs>
          <w:tab w:val="left" w:leader="dot" w:pos="1985"/>
        </w:tabs>
      </w:pPr>
      <w:r>
        <w:rPr>
          <w:sz w:val="24"/>
        </w:rPr>
        <w:t>1 ks</w:t>
      </w:r>
      <w:r>
        <w:rPr>
          <w:sz w:val="24"/>
        </w:rPr>
        <w:tab/>
        <w:t>Záznamové zařízení</w:t>
      </w:r>
    </w:p>
    <w:p w14:paraId="691CD204" w14:textId="77777777" w:rsidR="00F3082A" w:rsidRPr="009E61C9" w:rsidRDefault="00F3082A" w:rsidP="00F3082A">
      <w:pPr>
        <w:pStyle w:val="Odstavecseseznamem"/>
        <w:numPr>
          <w:ilvl w:val="0"/>
          <w:numId w:val="2"/>
        </w:numPr>
        <w:tabs>
          <w:tab w:val="left" w:leader="dot" w:pos="1985"/>
        </w:tabs>
      </w:pPr>
      <w:r>
        <w:rPr>
          <w:sz w:val="24"/>
        </w:rPr>
        <w:t>1 ks</w:t>
      </w:r>
      <w:r>
        <w:rPr>
          <w:sz w:val="24"/>
        </w:rPr>
        <w:tab/>
        <w:t>Přístrojový vozík</w:t>
      </w:r>
    </w:p>
    <w:p w14:paraId="766A1DEC" w14:textId="7B1BB13F" w:rsidR="00393CB8" w:rsidRPr="0022051F" w:rsidRDefault="00393CB8" w:rsidP="00393CB8">
      <w:pPr>
        <w:spacing w:after="0"/>
        <w:rPr>
          <w:b/>
        </w:rPr>
      </w:pPr>
      <w:r>
        <w:rPr>
          <w:b/>
        </w:rPr>
        <w:t>Videoendoskopická s</w:t>
      </w:r>
      <w:r w:rsidRPr="0022051F">
        <w:rPr>
          <w:b/>
        </w:rPr>
        <w:t xml:space="preserve">estava </w:t>
      </w:r>
      <w:r>
        <w:rPr>
          <w:b/>
        </w:rPr>
        <w:t>č. 3</w:t>
      </w:r>
    </w:p>
    <w:p w14:paraId="600AD7E0" w14:textId="77777777" w:rsidR="00393CB8" w:rsidRPr="0022051F" w:rsidRDefault="00393CB8" w:rsidP="00393CB8">
      <w:pPr>
        <w:pStyle w:val="Odstavecseseznamem"/>
        <w:numPr>
          <w:ilvl w:val="0"/>
          <w:numId w:val="2"/>
        </w:numPr>
        <w:tabs>
          <w:tab w:val="left" w:leader="dot" w:pos="1985"/>
        </w:tabs>
      </w:pPr>
      <w:r>
        <w:rPr>
          <w:sz w:val="24"/>
        </w:rPr>
        <w:t>1 ks</w:t>
      </w:r>
      <w:r>
        <w:rPr>
          <w:sz w:val="24"/>
        </w:rPr>
        <w:tab/>
        <w:t>Videoprocesor se zdrojem světla</w:t>
      </w:r>
    </w:p>
    <w:p w14:paraId="1B089102" w14:textId="77777777" w:rsidR="00393CB8" w:rsidRDefault="00393CB8" w:rsidP="00393CB8">
      <w:pPr>
        <w:pStyle w:val="Odstavecseseznamem"/>
        <w:numPr>
          <w:ilvl w:val="0"/>
          <w:numId w:val="2"/>
        </w:numPr>
        <w:tabs>
          <w:tab w:val="left" w:leader="dot" w:pos="1985"/>
        </w:tabs>
      </w:pPr>
      <w:r>
        <w:rPr>
          <w:sz w:val="24"/>
        </w:rPr>
        <w:t>1 ks</w:t>
      </w:r>
      <w:r>
        <w:rPr>
          <w:sz w:val="24"/>
        </w:rPr>
        <w:tab/>
        <w:t>Plochý monitor</w:t>
      </w:r>
    </w:p>
    <w:p w14:paraId="18411951" w14:textId="77777777" w:rsidR="00393CB8" w:rsidRPr="00861388" w:rsidRDefault="00393CB8" w:rsidP="00393CB8">
      <w:pPr>
        <w:pStyle w:val="Odstavecseseznamem"/>
        <w:numPr>
          <w:ilvl w:val="0"/>
          <w:numId w:val="2"/>
        </w:numPr>
        <w:tabs>
          <w:tab w:val="left" w:leader="dot" w:pos="1985"/>
        </w:tabs>
      </w:pPr>
      <w:r>
        <w:rPr>
          <w:sz w:val="24"/>
        </w:rPr>
        <w:t>1 ks</w:t>
      </w:r>
      <w:r>
        <w:rPr>
          <w:sz w:val="24"/>
        </w:rPr>
        <w:tab/>
        <w:t>Oplachová</w:t>
      </w:r>
      <w:r w:rsidRPr="00E32114">
        <w:rPr>
          <w:sz w:val="24"/>
        </w:rPr>
        <w:t xml:space="preserve"> pumpa </w:t>
      </w:r>
    </w:p>
    <w:p w14:paraId="3D0C49D3" w14:textId="77777777" w:rsidR="00393CB8" w:rsidRPr="00D4164C" w:rsidRDefault="00393CB8" w:rsidP="00393CB8">
      <w:pPr>
        <w:pStyle w:val="Odstavecseseznamem"/>
        <w:numPr>
          <w:ilvl w:val="0"/>
          <w:numId w:val="2"/>
        </w:numPr>
        <w:tabs>
          <w:tab w:val="left" w:leader="dot" w:pos="1985"/>
        </w:tabs>
      </w:pPr>
      <w:r>
        <w:rPr>
          <w:sz w:val="24"/>
        </w:rPr>
        <w:t>1 ks</w:t>
      </w:r>
      <w:r>
        <w:rPr>
          <w:sz w:val="24"/>
        </w:rPr>
        <w:tab/>
        <w:t>Odsávací</w:t>
      </w:r>
      <w:r w:rsidRPr="00E32114">
        <w:rPr>
          <w:sz w:val="24"/>
        </w:rPr>
        <w:t xml:space="preserve"> pumpa</w:t>
      </w:r>
    </w:p>
    <w:p w14:paraId="1474EFE0" w14:textId="12E26AE4" w:rsidR="00393CB8" w:rsidRPr="00D4164C" w:rsidRDefault="00393CB8" w:rsidP="00393CB8">
      <w:pPr>
        <w:pStyle w:val="Odstavecseseznamem"/>
        <w:numPr>
          <w:ilvl w:val="0"/>
          <w:numId w:val="2"/>
        </w:numPr>
        <w:tabs>
          <w:tab w:val="left" w:leader="dot" w:pos="1985"/>
        </w:tabs>
      </w:pPr>
      <w:r>
        <w:rPr>
          <w:sz w:val="24"/>
        </w:rPr>
        <w:t>1 ks</w:t>
      </w:r>
      <w:r>
        <w:rPr>
          <w:sz w:val="24"/>
        </w:rPr>
        <w:tab/>
        <w:t>Elektrokoagulace</w:t>
      </w:r>
    </w:p>
    <w:p w14:paraId="652327BC" w14:textId="77777777" w:rsidR="00393CB8" w:rsidRPr="00D4164C" w:rsidRDefault="00393CB8" w:rsidP="00393CB8">
      <w:pPr>
        <w:pStyle w:val="Odstavecseseznamem"/>
        <w:numPr>
          <w:ilvl w:val="0"/>
          <w:numId w:val="2"/>
        </w:numPr>
        <w:tabs>
          <w:tab w:val="left" w:leader="dot" w:pos="1985"/>
        </w:tabs>
      </w:pPr>
      <w:r>
        <w:rPr>
          <w:sz w:val="24"/>
        </w:rPr>
        <w:t>1 ks</w:t>
      </w:r>
      <w:r>
        <w:rPr>
          <w:sz w:val="24"/>
        </w:rPr>
        <w:tab/>
        <w:t>Záznamové zařízení</w:t>
      </w:r>
    </w:p>
    <w:p w14:paraId="10B83C74" w14:textId="77777777" w:rsidR="00393CB8" w:rsidRPr="009E61C9" w:rsidRDefault="00393CB8" w:rsidP="00393CB8">
      <w:pPr>
        <w:pStyle w:val="Odstavecseseznamem"/>
        <w:numPr>
          <w:ilvl w:val="0"/>
          <w:numId w:val="2"/>
        </w:numPr>
        <w:tabs>
          <w:tab w:val="left" w:leader="dot" w:pos="1985"/>
        </w:tabs>
      </w:pPr>
      <w:r>
        <w:rPr>
          <w:sz w:val="24"/>
        </w:rPr>
        <w:t>1 ks</w:t>
      </w:r>
      <w:r>
        <w:rPr>
          <w:sz w:val="24"/>
        </w:rPr>
        <w:tab/>
        <w:t>Přístrojový vozík</w:t>
      </w:r>
    </w:p>
    <w:p w14:paraId="0951DACB" w14:textId="6A1F7FEA" w:rsidR="00393CB8" w:rsidRPr="0022051F" w:rsidRDefault="00393CB8" w:rsidP="00393CB8">
      <w:pPr>
        <w:spacing w:after="0"/>
        <w:rPr>
          <w:b/>
        </w:rPr>
      </w:pPr>
      <w:r>
        <w:rPr>
          <w:b/>
        </w:rPr>
        <w:t>Videoendoskopická s</w:t>
      </w:r>
      <w:r w:rsidRPr="0022051F">
        <w:rPr>
          <w:b/>
        </w:rPr>
        <w:t xml:space="preserve">estava </w:t>
      </w:r>
      <w:r>
        <w:rPr>
          <w:b/>
        </w:rPr>
        <w:t>č. 4</w:t>
      </w:r>
    </w:p>
    <w:p w14:paraId="24434F5A" w14:textId="77777777" w:rsidR="00393CB8" w:rsidRPr="0022051F" w:rsidRDefault="00393CB8" w:rsidP="00393CB8">
      <w:pPr>
        <w:pStyle w:val="Odstavecseseznamem"/>
        <w:numPr>
          <w:ilvl w:val="0"/>
          <w:numId w:val="2"/>
        </w:numPr>
        <w:tabs>
          <w:tab w:val="left" w:leader="dot" w:pos="1985"/>
        </w:tabs>
      </w:pPr>
      <w:r>
        <w:rPr>
          <w:sz w:val="24"/>
        </w:rPr>
        <w:t>1 ks</w:t>
      </w:r>
      <w:r>
        <w:rPr>
          <w:sz w:val="24"/>
        </w:rPr>
        <w:tab/>
        <w:t>Videoprocesor se zdrojem světla</w:t>
      </w:r>
    </w:p>
    <w:p w14:paraId="4547EC9D" w14:textId="77777777" w:rsidR="00393CB8" w:rsidRDefault="00393CB8" w:rsidP="00393CB8">
      <w:pPr>
        <w:pStyle w:val="Odstavecseseznamem"/>
        <w:numPr>
          <w:ilvl w:val="0"/>
          <w:numId w:val="2"/>
        </w:numPr>
        <w:tabs>
          <w:tab w:val="left" w:leader="dot" w:pos="1985"/>
        </w:tabs>
      </w:pPr>
      <w:r>
        <w:rPr>
          <w:sz w:val="24"/>
        </w:rPr>
        <w:t>1 ks</w:t>
      </w:r>
      <w:r>
        <w:rPr>
          <w:sz w:val="24"/>
        </w:rPr>
        <w:tab/>
        <w:t>Plochý monitor</w:t>
      </w:r>
    </w:p>
    <w:p w14:paraId="734D105C" w14:textId="77777777" w:rsidR="00393CB8" w:rsidRPr="00D4164C" w:rsidRDefault="00393CB8" w:rsidP="00393CB8">
      <w:pPr>
        <w:pStyle w:val="Odstavecseseznamem"/>
        <w:numPr>
          <w:ilvl w:val="0"/>
          <w:numId w:val="2"/>
        </w:numPr>
        <w:tabs>
          <w:tab w:val="left" w:leader="dot" w:pos="1985"/>
        </w:tabs>
      </w:pPr>
      <w:r>
        <w:rPr>
          <w:sz w:val="24"/>
        </w:rPr>
        <w:t>1 ks</w:t>
      </w:r>
      <w:r>
        <w:rPr>
          <w:sz w:val="24"/>
        </w:rPr>
        <w:tab/>
        <w:t>Insuflační jednotka</w:t>
      </w:r>
    </w:p>
    <w:p w14:paraId="6E7984A4" w14:textId="77777777" w:rsidR="00393CB8" w:rsidRPr="00861388" w:rsidRDefault="00393CB8" w:rsidP="00393CB8">
      <w:pPr>
        <w:pStyle w:val="Odstavecseseznamem"/>
        <w:numPr>
          <w:ilvl w:val="0"/>
          <w:numId w:val="2"/>
        </w:numPr>
        <w:tabs>
          <w:tab w:val="left" w:leader="dot" w:pos="1985"/>
        </w:tabs>
      </w:pPr>
      <w:r>
        <w:rPr>
          <w:sz w:val="24"/>
        </w:rPr>
        <w:t>1 ks</w:t>
      </w:r>
      <w:r>
        <w:rPr>
          <w:sz w:val="24"/>
        </w:rPr>
        <w:tab/>
        <w:t>Oplachová</w:t>
      </w:r>
      <w:r w:rsidRPr="00E32114">
        <w:rPr>
          <w:sz w:val="24"/>
        </w:rPr>
        <w:t xml:space="preserve"> pumpa </w:t>
      </w:r>
    </w:p>
    <w:p w14:paraId="7052C584" w14:textId="77777777" w:rsidR="00393CB8" w:rsidRPr="00D4164C" w:rsidRDefault="00393CB8" w:rsidP="00393CB8">
      <w:pPr>
        <w:pStyle w:val="Odstavecseseznamem"/>
        <w:numPr>
          <w:ilvl w:val="0"/>
          <w:numId w:val="2"/>
        </w:numPr>
        <w:tabs>
          <w:tab w:val="left" w:leader="dot" w:pos="1985"/>
        </w:tabs>
      </w:pPr>
      <w:r>
        <w:rPr>
          <w:sz w:val="24"/>
        </w:rPr>
        <w:t>1 ks</w:t>
      </w:r>
      <w:r>
        <w:rPr>
          <w:sz w:val="24"/>
        </w:rPr>
        <w:tab/>
        <w:t>Odsávací</w:t>
      </w:r>
      <w:r w:rsidRPr="00E32114">
        <w:rPr>
          <w:sz w:val="24"/>
        </w:rPr>
        <w:t xml:space="preserve"> pumpa</w:t>
      </w:r>
    </w:p>
    <w:p w14:paraId="46E28515" w14:textId="0A06955A" w:rsidR="00393CB8" w:rsidRPr="00D4164C" w:rsidRDefault="00393CB8" w:rsidP="00393CB8">
      <w:pPr>
        <w:pStyle w:val="Odstavecseseznamem"/>
        <w:numPr>
          <w:ilvl w:val="0"/>
          <w:numId w:val="2"/>
        </w:numPr>
        <w:tabs>
          <w:tab w:val="left" w:leader="dot" w:pos="1985"/>
        </w:tabs>
      </w:pPr>
      <w:r>
        <w:rPr>
          <w:sz w:val="24"/>
        </w:rPr>
        <w:lastRenderedPageBreak/>
        <w:t>1 ks</w:t>
      </w:r>
      <w:r>
        <w:rPr>
          <w:sz w:val="24"/>
        </w:rPr>
        <w:tab/>
        <w:t>Elektrokoagulace</w:t>
      </w:r>
    </w:p>
    <w:p w14:paraId="7B185A0E" w14:textId="77777777" w:rsidR="00393CB8" w:rsidRPr="00D4164C" w:rsidRDefault="00393CB8" w:rsidP="00393CB8">
      <w:pPr>
        <w:pStyle w:val="Odstavecseseznamem"/>
        <w:numPr>
          <w:ilvl w:val="0"/>
          <w:numId w:val="2"/>
        </w:numPr>
        <w:tabs>
          <w:tab w:val="left" w:leader="dot" w:pos="1985"/>
        </w:tabs>
      </w:pPr>
      <w:r>
        <w:rPr>
          <w:sz w:val="24"/>
        </w:rPr>
        <w:t>1 ks</w:t>
      </w:r>
      <w:r>
        <w:rPr>
          <w:sz w:val="24"/>
        </w:rPr>
        <w:tab/>
        <w:t>Záznamové zařízení</w:t>
      </w:r>
    </w:p>
    <w:p w14:paraId="7043CCB6" w14:textId="77777777" w:rsidR="00393CB8" w:rsidRPr="009E61C9" w:rsidRDefault="00393CB8" w:rsidP="00393CB8">
      <w:pPr>
        <w:pStyle w:val="Odstavecseseznamem"/>
        <w:numPr>
          <w:ilvl w:val="0"/>
          <w:numId w:val="2"/>
        </w:numPr>
        <w:tabs>
          <w:tab w:val="left" w:leader="dot" w:pos="1985"/>
        </w:tabs>
      </w:pPr>
      <w:r>
        <w:rPr>
          <w:sz w:val="24"/>
        </w:rPr>
        <w:t>1 ks</w:t>
      </w:r>
      <w:r>
        <w:rPr>
          <w:sz w:val="24"/>
        </w:rPr>
        <w:tab/>
        <w:t>Přístrojový vozík</w:t>
      </w:r>
    </w:p>
    <w:p w14:paraId="62AC2230" w14:textId="28CE357C" w:rsidR="00C27EDC" w:rsidRPr="0022051F" w:rsidRDefault="00C27EDC" w:rsidP="00C27EDC">
      <w:pPr>
        <w:spacing w:after="0"/>
        <w:rPr>
          <w:b/>
        </w:rPr>
      </w:pPr>
      <w:r>
        <w:rPr>
          <w:b/>
        </w:rPr>
        <w:t>Videoendoskopická s</w:t>
      </w:r>
      <w:r w:rsidRPr="0022051F">
        <w:rPr>
          <w:b/>
        </w:rPr>
        <w:t xml:space="preserve">estava </w:t>
      </w:r>
      <w:r>
        <w:rPr>
          <w:b/>
        </w:rPr>
        <w:t>X – bez videoprocesoru</w:t>
      </w:r>
    </w:p>
    <w:p w14:paraId="5B21D9D9" w14:textId="77777777" w:rsidR="00C27EDC" w:rsidRDefault="00C27EDC" w:rsidP="00C27EDC">
      <w:pPr>
        <w:pStyle w:val="Odstavecseseznamem"/>
        <w:numPr>
          <w:ilvl w:val="0"/>
          <w:numId w:val="2"/>
        </w:numPr>
        <w:tabs>
          <w:tab w:val="left" w:leader="dot" w:pos="1985"/>
        </w:tabs>
      </w:pPr>
      <w:r>
        <w:rPr>
          <w:sz w:val="24"/>
        </w:rPr>
        <w:t>1 ks</w:t>
      </w:r>
      <w:r>
        <w:rPr>
          <w:sz w:val="24"/>
        </w:rPr>
        <w:tab/>
        <w:t>Plochý monitor</w:t>
      </w:r>
    </w:p>
    <w:p w14:paraId="3CAF30E7" w14:textId="77777777" w:rsidR="00C27EDC" w:rsidRPr="00861388" w:rsidRDefault="00C27EDC" w:rsidP="00C27EDC">
      <w:pPr>
        <w:pStyle w:val="Odstavecseseznamem"/>
        <w:numPr>
          <w:ilvl w:val="0"/>
          <w:numId w:val="2"/>
        </w:numPr>
        <w:tabs>
          <w:tab w:val="left" w:leader="dot" w:pos="1985"/>
        </w:tabs>
      </w:pPr>
      <w:r>
        <w:rPr>
          <w:sz w:val="24"/>
        </w:rPr>
        <w:t>1 ks</w:t>
      </w:r>
      <w:r>
        <w:rPr>
          <w:sz w:val="24"/>
        </w:rPr>
        <w:tab/>
        <w:t>Oplachová</w:t>
      </w:r>
      <w:r w:rsidRPr="00E32114">
        <w:rPr>
          <w:sz w:val="24"/>
        </w:rPr>
        <w:t xml:space="preserve"> pumpa </w:t>
      </w:r>
    </w:p>
    <w:p w14:paraId="27F3CF68" w14:textId="77777777" w:rsidR="00C27EDC" w:rsidRPr="00D4164C" w:rsidRDefault="00C27EDC" w:rsidP="00C27EDC">
      <w:pPr>
        <w:pStyle w:val="Odstavecseseznamem"/>
        <w:numPr>
          <w:ilvl w:val="0"/>
          <w:numId w:val="2"/>
        </w:numPr>
        <w:tabs>
          <w:tab w:val="left" w:leader="dot" w:pos="1985"/>
        </w:tabs>
      </w:pPr>
      <w:r>
        <w:rPr>
          <w:sz w:val="24"/>
        </w:rPr>
        <w:t>1 ks</w:t>
      </w:r>
      <w:r>
        <w:rPr>
          <w:sz w:val="24"/>
        </w:rPr>
        <w:tab/>
        <w:t>Odsávací</w:t>
      </w:r>
      <w:r w:rsidRPr="00E32114">
        <w:rPr>
          <w:sz w:val="24"/>
        </w:rPr>
        <w:t xml:space="preserve"> pumpa</w:t>
      </w:r>
    </w:p>
    <w:p w14:paraId="4F68992E" w14:textId="77777777" w:rsidR="00C27EDC" w:rsidRPr="00D4164C" w:rsidRDefault="00C27EDC" w:rsidP="00C27EDC">
      <w:pPr>
        <w:pStyle w:val="Odstavecseseznamem"/>
        <w:numPr>
          <w:ilvl w:val="0"/>
          <w:numId w:val="2"/>
        </w:numPr>
        <w:tabs>
          <w:tab w:val="left" w:leader="dot" w:pos="1985"/>
        </w:tabs>
      </w:pPr>
      <w:r>
        <w:rPr>
          <w:sz w:val="24"/>
        </w:rPr>
        <w:t>1 ks</w:t>
      </w:r>
      <w:r>
        <w:rPr>
          <w:sz w:val="24"/>
        </w:rPr>
        <w:tab/>
        <w:t>Záznamové zařízení</w:t>
      </w:r>
    </w:p>
    <w:p w14:paraId="7AC94FBA" w14:textId="77777777" w:rsidR="00C27EDC" w:rsidRPr="009E61C9" w:rsidRDefault="00C27EDC" w:rsidP="00C27EDC">
      <w:pPr>
        <w:pStyle w:val="Odstavecseseznamem"/>
        <w:numPr>
          <w:ilvl w:val="0"/>
          <w:numId w:val="2"/>
        </w:numPr>
        <w:tabs>
          <w:tab w:val="left" w:leader="dot" w:pos="1985"/>
        </w:tabs>
      </w:pPr>
      <w:r>
        <w:rPr>
          <w:sz w:val="24"/>
        </w:rPr>
        <w:t>1 ks</w:t>
      </w:r>
      <w:r>
        <w:rPr>
          <w:sz w:val="24"/>
        </w:rPr>
        <w:tab/>
        <w:t>Přístrojový vozík</w:t>
      </w:r>
    </w:p>
    <w:p w14:paraId="1804807E" w14:textId="2CEF5DAE" w:rsidR="00C27EDC" w:rsidRPr="0022051F" w:rsidRDefault="00C27EDC" w:rsidP="00C27EDC">
      <w:pPr>
        <w:spacing w:after="0"/>
        <w:rPr>
          <w:b/>
        </w:rPr>
      </w:pPr>
      <w:r>
        <w:rPr>
          <w:b/>
        </w:rPr>
        <w:t>Videoendoskopická s</w:t>
      </w:r>
      <w:r w:rsidRPr="0022051F">
        <w:rPr>
          <w:b/>
        </w:rPr>
        <w:t xml:space="preserve">estava </w:t>
      </w:r>
      <w:r>
        <w:rPr>
          <w:b/>
        </w:rPr>
        <w:t>X – pouze videoprocesor</w:t>
      </w:r>
    </w:p>
    <w:p w14:paraId="7FC2273A" w14:textId="77777777" w:rsidR="00C27EDC" w:rsidRPr="0022051F" w:rsidRDefault="00C27EDC" w:rsidP="00C27EDC">
      <w:pPr>
        <w:pStyle w:val="Odstavecseseznamem"/>
        <w:numPr>
          <w:ilvl w:val="0"/>
          <w:numId w:val="2"/>
        </w:numPr>
        <w:tabs>
          <w:tab w:val="left" w:leader="dot" w:pos="1985"/>
        </w:tabs>
      </w:pPr>
      <w:r>
        <w:rPr>
          <w:sz w:val="24"/>
        </w:rPr>
        <w:t>1 ks</w:t>
      </w:r>
      <w:r>
        <w:rPr>
          <w:sz w:val="24"/>
        </w:rPr>
        <w:tab/>
        <w:t>Videoprocesor se zdrojem světla</w:t>
      </w:r>
    </w:p>
    <w:p w14:paraId="4A4C912C" w14:textId="77777777" w:rsidR="00393CB8" w:rsidRDefault="00393CB8" w:rsidP="00593ED7">
      <w:pPr>
        <w:spacing w:after="0"/>
        <w:rPr>
          <w:b/>
        </w:rPr>
      </w:pPr>
    </w:p>
    <w:p w14:paraId="53A00E55" w14:textId="760D76A5" w:rsidR="00593ED7" w:rsidRPr="0022051F" w:rsidRDefault="00593ED7" w:rsidP="00593ED7">
      <w:pPr>
        <w:spacing w:after="0"/>
        <w:rPr>
          <w:b/>
        </w:rPr>
      </w:pPr>
      <w:r>
        <w:rPr>
          <w:b/>
        </w:rPr>
        <w:t xml:space="preserve">Flexibilní endoskopy k sestavám </w:t>
      </w:r>
    </w:p>
    <w:p w14:paraId="14E64580" w14:textId="5CC43339" w:rsidR="00E26F46" w:rsidRPr="009E61C9" w:rsidRDefault="00E26F46" w:rsidP="00E26F46">
      <w:pPr>
        <w:pStyle w:val="Odstavecseseznamem"/>
        <w:numPr>
          <w:ilvl w:val="0"/>
          <w:numId w:val="2"/>
        </w:numPr>
        <w:tabs>
          <w:tab w:val="left" w:leader="dot" w:pos="1985"/>
        </w:tabs>
      </w:pPr>
      <w:r>
        <w:rPr>
          <w:sz w:val="24"/>
        </w:rPr>
        <w:t>Videogastroskop</w:t>
      </w:r>
    </w:p>
    <w:p w14:paraId="2D173CC1" w14:textId="5B021093" w:rsidR="00E26F46" w:rsidRPr="009E61C9" w:rsidRDefault="00E26F46" w:rsidP="00E26F46">
      <w:pPr>
        <w:pStyle w:val="Odstavecseseznamem"/>
        <w:numPr>
          <w:ilvl w:val="0"/>
          <w:numId w:val="2"/>
        </w:numPr>
        <w:tabs>
          <w:tab w:val="left" w:leader="dot" w:pos="1985"/>
        </w:tabs>
      </w:pPr>
      <w:r>
        <w:rPr>
          <w:sz w:val="24"/>
        </w:rPr>
        <w:t>Videogastroskop - tenký</w:t>
      </w:r>
    </w:p>
    <w:p w14:paraId="07B57E1E" w14:textId="3BF5D67B" w:rsidR="00593ED7" w:rsidRPr="009E61C9" w:rsidRDefault="00267FB2" w:rsidP="00593ED7">
      <w:pPr>
        <w:pStyle w:val="Odstavecseseznamem"/>
        <w:numPr>
          <w:ilvl w:val="0"/>
          <w:numId w:val="2"/>
        </w:numPr>
        <w:tabs>
          <w:tab w:val="left" w:leader="dot" w:pos="1985"/>
        </w:tabs>
      </w:pPr>
      <w:r>
        <w:rPr>
          <w:sz w:val="24"/>
        </w:rPr>
        <w:t>V</w:t>
      </w:r>
      <w:r w:rsidR="00593ED7">
        <w:rPr>
          <w:sz w:val="24"/>
        </w:rPr>
        <w:t>ideogastroskop</w:t>
      </w:r>
      <w:r>
        <w:rPr>
          <w:sz w:val="24"/>
        </w:rPr>
        <w:t xml:space="preserve"> - terapeutický</w:t>
      </w:r>
    </w:p>
    <w:p w14:paraId="58B40842" w14:textId="578EB84F" w:rsidR="00593ED7" w:rsidRPr="009E61C9" w:rsidRDefault="00593ED7" w:rsidP="00593ED7">
      <w:pPr>
        <w:pStyle w:val="Odstavecseseznamem"/>
        <w:numPr>
          <w:ilvl w:val="0"/>
          <w:numId w:val="2"/>
        </w:numPr>
        <w:tabs>
          <w:tab w:val="left" w:leader="dot" w:pos="1985"/>
        </w:tabs>
      </w:pPr>
      <w:r>
        <w:rPr>
          <w:sz w:val="24"/>
        </w:rPr>
        <w:t>Videokolonoskop</w:t>
      </w:r>
    </w:p>
    <w:p w14:paraId="2FF49375" w14:textId="2CDF5546" w:rsidR="00267FB2" w:rsidRPr="009E61C9" w:rsidRDefault="00267FB2" w:rsidP="00267FB2">
      <w:pPr>
        <w:pStyle w:val="Odstavecseseznamem"/>
        <w:numPr>
          <w:ilvl w:val="0"/>
          <w:numId w:val="2"/>
        </w:numPr>
        <w:tabs>
          <w:tab w:val="left" w:leader="dot" w:pos="1985"/>
        </w:tabs>
      </w:pPr>
      <w:r>
        <w:rPr>
          <w:sz w:val="24"/>
        </w:rPr>
        <w:t xml:space="preserve">Videokolonoskop - </w:t>
      </w:r>
      <w:r w:rsidR="00E67D21">
        <w:rPr>
          <w:sz w:val="24"/>
        </w:rPr>
        <w:t>tenký</w:t>
      </w:r>
    </w:p>
    <w:p w14:paraId="504EF563" w14:textId="6DC543B6" w:rsidR="00267FB2" w:rsidRPr="009E61C9" w:rsidRDefault="00267FB2" w:rsidP="00267FB2">
      <w:pPr>
        <w:pStyle w:val="Odstavecseseznamem"/>
        <w:numPr>
          <w:ilvl w:val="0"/>
          <w:numId w:val="2"/>
        </w:numPr>
        <w:tabs>
          <w:tab w:val="left" w:leader="dot" w:pos="1985"/>
        </w:tabs>
      </w:pPr>
      <w:r>
        <w:rPr>
          <w:sz w:val="24"/>
        </w:rPr>
        <w:t>Videoduodenoskop</w:t>
      </w:r>
    </w:p>
    <w:p w14:paraId="76AD34FF" w14:textId="3E4CB471" w:rsidR="00267FB2" w:rsidRPr="009E61C9" w:rsidRDefault="00267FB2" w:rsidP="00267FB2">
      <w:pPr>
        <w:pStyle w:val="Odstavecseseznamem"/>
        <w:numPr>
          <w:ilvl w:val="0"/>
          <w:numId w:val="2"/>
        </w:numPr>
        <w:tabs>
          <w:tab w:val="left" w:leader="dot" w:pos="1985"/>
        </w:tabs>
      </w:pPr>
      <w:bookmarkStart w:id="0" w:name="_Hlk193355929"/>
      <w:r>
        <w:rPr>
          <w:sz w:val="24"/>
        </w:rPr>
        <w:t>Ultrazvukový videogastroskop - radiální</w:t>
      </w:r>
      <w:bookmarkEnd w:id="0"/>
    </w:p>
    <w:p w14:paraId="3B33D21F" w14:textId="49D0C8A9" w:rsidR="00267FB2" w:rsidRPr="009E61C9" w:rsidRDefault="00267FB2" w:rsidP="00267FB2">
      <w:pPr>
        <w:pStyle w:val="Odstavecseseznamem"/>
        <w:numPr>
          <w:ilvl w:val="0"/>
          <w:numId w:val="2"/>
        </w:numPr>
        <w:tabs>
          <w:tab w:val="left" w:leader="dot" w:pos="1985"/>
        </w:tabs>
      </w:pPr>
      <w:r>
        <w:rPr>
          <w:sz w:val="24"/>
        </w:rPr>
        <w:t>Ultrazvukový videogastroskop - lineární</w:t>
      </w:r>
    </w:p>
    <w:p w14:paraId="0DADB122" w14:textId="3381AE2C" w:rsidR="00593ED7" w:rsidRPr="009E61C9" w:rsidRDefault="00E26F46" w:rsidP="00593ED7">
      <w:pPr>
        <w:pStyle w:val="Odstavecseseznamem"/>
        <w:numPr>
          <w:ilvl w:val="0"/>
          <w:numId w:val="2"/>
        </w:numPr>
        <w:tabs>
          <w:tab w:val="left" w:leader="dot" w:pos="1985"/>
        </w:tabs>
      </w:pPr>
      <w:r>
        <w:rPr>
          <w:sz w:val="24"/>
        </w:rPr>
        <w:t>T</w:t>
      </w:r>
      <w:r w:rsidR="00593ED7">
        <w:rPr>
          <w:sz w:val="24"/>
        </w:rPr>
        <w:t>ester</w:t>
      </w:r>
      <w:r>
        <w:rPr>
          <w:sz w:val="24"/>
        </w:rPr>
        <w:t>y</w:t>
      </w:r>
      <w:r w:rsidR="00593ED7">
        <w:rPr>
          <w:sz w:val="24"/>
        </w:rPr>
        <w:t xml:space="preserve"> těsnosti endoskopů</w:t>
      </w:r>
    </w:p>
    <w:p w14:paraId="3AED6897" w14:textId="18A5B7F1" w:rsidR="002E6F51" w:rsidRPr="0022051F" w:rsidRDefault="00940F1A" w:rsidP="002E6F51">
      <w:pPr>
        <w:spacing w:after="0"/>
        <w:rPr>
          <w:b/>
        </w:rPr>
      </w:pPr>
      <w:r>
        <w:rPr>
          <w:b/>
        </w:rPr>
        <w:t>Ultrazvukový diagnostický přístroj</w:t>
      </w:r>
      <w:r w:rsidR="002E6F51">
        <w:rPr>
          <w:b/>
        </w:rPr>
        <w:t xml:space="preserve"> </w:t>
      </w:r>
      <w:r w:rsidR="009505DD">
        <w:rPr>
          <w:b/>
        </w:rPr>
        <w:t>pro endosonografii</w:t>
      </w:r>
    </w:p>
    <w:p w14:paraId="30A0A4F3" w14:textId="77777777" w:rsidR="00593ED7" w:rsidRDefault="00593ED7" w:rsidP="000623A7">
      <w:pPr>
        <w:rPr>
          <w:sz w:val="28"/>
          <w:u w:val="single"/>
        </w:rPr>
      </w:pPr>
    </w:p>
    <w:p w14:paraId="4159208C" w14:textId="1678BABD" w:rsidR="000623A7" w:rsidRDefault="000623A7" w:rsidP="00AD2858">
      <w:pPr>
        <w:keepNext/>
        <w:rPr>
          <w:sz w:val="28"/>
          <w:u w:val="single"/>
        </w:rPr>
      </w:pPr>
      <w:r w:rsidRPr="007A2980">
        <w:rPr>
          <w:sz w:val="28"/>
          <w:u w:val="single"/>
        </w:rPr>
        <w:t>Požadované minimální technické a uživatelské parametry a vlastnosti:</w:t>
      </w:r>
    </w:p>
    <w:p w14:paraId="54DB0AA8" w14:textId="39C92CC9" w:rsidR="00B13B3C" w:rsidRDefault="00B13B3C" w:rsidP="00DD64F9">
      <w:pPr>
        <w:spacing w:after="0"/>
      </w:pPr>
      <w:r w:rsidRPr="00B13B3C">
        <w:t>Všechny definované položky</w:t>
      </w:r>
      <w:r>
        <w:t xml:space="preserve"> musí mít</w:t>
      </w:r>
      <w:r w:rsidRPr="00B13B3C">
        <w:t xml:space="preserve"> </w:t>
      </w:r>
      <w:r>
        <w:t>vzájemnou technologickou vazbu komponent ve funkčně sloučených celcích k provádění medicínských výkon</w:t>
      </w:r>
      <w:r w:rsidR="00F638EC">
        <w:t>ů</w:t>
      </w:r>
      <w:r>
        <w:t xml:space="preserve"> pro něž jsou tyto celky určeny.</w:t>
      </w:r>
    </w:p>
    <w:p w14:paraId="5920FF0A" w14:textId="77777777" w:rsidR="00B13B3C" w:rsidRPr="00B13B3C" w:rsidRDefault="00B13B3C" w:rsidP="00DD64F9">
      <w:pPr>
        <w:spacing w:after="0"/>
        <w:rPr>
          <w:sz w:val="24"/>
        </w:rPr>
      </w:pPr>
    </w:p>
    <w:p w14:paraId="77D8F70A" w14:textId="778F707B" w:rsidR="00DD64F9" w:rsidRPr="007A2980" w:rsidRDefault="00DD64F9" w:rsidP="00DD64F9">
      <w:pPr>
        <w:spacing w:after="0"/>
        <w:rPr>
          <w:b/>
          <w:sz w:val="24"/>
        </w:rPr>
      </w:pPr>
      <w:r w:rsidRPr="00DD64F9">
        <w:rPr>
          <w:b/>
          <w:sz w:val="24"/>
        </w:rPr>
        <w:t>Videoprocesor</w:t>
      </w:r>
    </w:p>
    <w:p w14:paraId="27361AA0" w14:textId="08CDFE09" w:rsidR="00351398" w:rsidRDefault="00F25671" w:rsidP="00DD64F9">
      <w:pPr>
        <w:pStyle w:val="Odstavecseseznamem"/>
        <w:numPr>
          <w:ilvl w:val="0"/>
          <w:numId w:val="1"/>
        </w:numPr>
      </w:pPr>
      <w:r>
        <w:t>Zpracování</w:t>
      </w:r>
      <w:r w:rsidR="00633F12">
        <w:t xml:space="preserve"> obrazu z flexibilních videoendoskopů </w:t>
      </w:r>
      <w:r w:rsidR="00351398">
        <w:t xml:space="preserve">specifikovaných </w:t>
      </w:r>
      <w:r w:rsidR="00622D78">
        <w:t>níže</w:t>
      </w:r>
    </w:p>
    <w:p w14:paraId="598A2D32" w14:textId="0279200F" w:rsidR="00DD64F9" w:rsidRDefault="005F1654" w:rsidP="00DD64F9">
      <w:pPr>
        <w:pStyle w:val="Odstavecseseznamem"/>
        <w:numPr>
          <w:ilvl w:val="0"/>
          <w:numId w:val="1"/>
        </w:numPr>
      </w:pPr>
      <w:r>
        <w:t xml:space="preserve">Minimálně </w:t>
      </w:r>
      <w:r w:rsidR="00351398">
        <w:t xml:space="preserve"> 4K</w:t>
      </w:r>
      <w:r>
        <w:t xml:space="preserve"> rozlišení výstupního videosignálu (obrazu)</w:t>
      </w:r>
    </w:p>
    <w:p w14:paraId="38BFDE0F" w14:textId="084043C3" w:rsidR="007F285E" w:rsidRDefault="007F285E" w:rsidP="00DD64F9">
      <w:pPr>
        <w:pStyle w:val="Odstavecseseznamem"/>
        <w:numPr>
          <w:ilvl w:val="0"/>
          <w:numId w:val="1"/>
        </w:numPr>
      </w:pPr>
      <w:r>
        <w:t xml:space="preserve">Funkce </w:t>
      </w:r>
      <w:r w:rsidR="00D40CDC">
        <w:t xml:space="preserve">pro </w:t>
      </w:r>
      <w:r>
        <w:t xml:space="preserve">úpravy a nastavení </w:t>
      </w:r>
      <w:r w:rsidR="00D40CDC">
        <w:t xml:space="preserve">snímaného </w:t>
      </w:r>
      <w:r>
        <w:t>obrazu:</w:t>
      </w:r>
    </w:p>
    <w:p w14:paraId="61790330" w14:textId="48F9F885" w:rsidR="007F285E" w:rsidRDefault="007F285E" w:rsidP="007F285E">
      <w:pPr>
        <w:pStyle w:val="Odstavecseseznamem"/>
        <w:numPr>
          <w:ilvl w:val="1"/>
          <w:numId w:val="1"/>
        </w:numPr>
      </w:pPr>
      <w:r>
        <w:t xml:space="preserve">Automatické nastavení jasu či intenzity světla </w:t>
      </w:r>
    </w:p>
    <w:p w14:paraId="4CE15D6B" w14:textId="104915D4" w:rsidR="007F285E" w:rsidRDefault="007F285E" w:rsidP="007F285E">
      <w:pPr>
        <w:pStyle w:val="Odstavecseseznamem"/>
        <w:numPr>
          <w:ilvl w:val="1"/>
          <w:numId w:val="1"/>
        </w:numPr>
      </w:pPr>
      <w:r>
        <w:t>Nastavení kontrastu</w:t>
      </w:r>
    </w:p>
    <w:p w14:paraId="5ED7287A" w14:textId="291C307B" w:rsidR="000F1089" w:rsidRDefault="000F1089" w:rsidP="007F285E">
      <w:pPr>
        <w:pStyle w:val="Odstavecseseznamem"/>
        <w:numPr>
          <w:ilvl w:val="1"/>
          <w:numId w:val="1"/>
        </w:numPr>
      </w:pPr>
      <w:r>
        <w:t>Vyvážení bílé barvy</w:t>
      </w:r>
    </w:p>
    <w:p w14:paraId="3B2A761E" w14:textId="72F8BB3D" w:rsidR="007F285E" w:rsidRDefault="007F285E" w:rsidP="007F285E">
      <w:pPr>
        <w:pStyle w:val="Odstavecseseznamem"/>
        <w:numPr>
          <w:ilvl w:val="1"/>
          <w:numId w:val="1"/>
        </w:numPr>
      </w:pPr>
      <w:r>
        <w:t>Nastavení velikosti obrazu</w:t>
      </w:r>
    </w:p>
    <w:p w14:paraId="23885E07" w14:textId="05F8A7A4" w:rsidR="007F285E" w:rsidRDefault="007F285E" w:rsidP="007F285E">
      <w:pPr>
        <w:pStyle w:val="Odstavecseseznamem"/>
        <w:numPr>
          <w:ilvl w:val="1"/>
          <w:numId w:val="1"/>
        </w:numPr>
      </w:pPr>
      <w:r>
        <w:t>Elektronické zvětšení obrazu</w:t>
      </w:r>
    </w:p>
    <w:p w14:paraId="2F43EDB6" w14:textId="76D544FE" w:rsidR="004269FB" w:rsidRDefault="004269FB" w:rsidP="007F285E">
      <w:pPr>
        <w:pStyle w:val="Odstavecseseznamem"/>
        <w:numPr>
          <w:ilvl w:val="1"/>
          <w:numId w:val="1"/>
        </w:numPr>
      </w:pPr>
      <w:r>
        <w:t>Ostření obrazu</w:t>
      </w:r>
    </w:p>
    <w:p w14:paraId="6CEA48D3" w14:textId="1825B8F7" w:rsidR="007F285E" w:rsidRDefault="007F285E" w:rsidP="007F285E">
      <w:pPr>
        <w:pStyle w:val="Odstavecseseznamem"/>
        <w:numPr>
          <w:ilvl w:val="1"/>
          <w:numId w:val="1"/>
        </w:numPr>
      </w:pPr>
      <w:r>
        <w:t>Volby celkového barevného odstínu</w:t>
      </w:r>
    </w:p>
    <w:p w14:paraId="7A35A2AF" w14:textId="066E17C8" w:rsidR="007F285E" w:rsidRDefault="007F285E" w:rsidP="007F285E">
      <w:pPr>
        <w:pStyle w:val="Odstavecseseznamem"/>
        <w:numPr>
          <w:ilvl w:val="1"/>
          <w:numId w:val="1"/>
        </w:numPr>
      </w:pPr>
      <w:r>
        <w:lastRenderedPageBreak/>
        <w:t>Zvýraznění obrazu tzv. enhancement</w:t>
      </w:r>
    </w:p>
    <w:p w14:paraId="016766F8" w14:textId="09435B0A" w:rsidR="002000CD" w:rsidRDefault="002000CD" w:rsidP="00DD64F9">
      <w:pPr>
        <w:pStyle w:val="Odstavecseseznamem"/>
        <w:numPr>
          <w:ilvl w:val="0"/>
          <w:numId w:val="1"/>
        </w:numPr>
      </w:pPr>
      <w:r>
        <w:t xml:space="preserve">Technologie </w:t>
      </w:r>
      <w:r w:rsidRPr="00A41D74">
        <w:t xml:space="preserve">úzkopásmového selektivního barevného zobrazení </w:t>
      </w:r>
      <w:r w:rsidR="00A42904">
        <w:t>–</w:t>
      </w:r>
      <w:r w:rsidRPr="00A41D74">
        <w:t xml:space="preserve"> technologie</w:t>
      </w:r>
      <w:r w:rsidR="00A42904">
        <w:t xml:space="preserve"> </w:t>
      </w:r>
      <w:r w:rsidRPr="00A41D74">
        <w:t>využívající biofyzikálního jevu spektrální absorpce světla hemoglobinem</w:t>
      </w:r>
      <w:r>
        <w:t xml:space="preserve"> a generování barevně zkresleného obrazu</w:t>
      </w:r>
      <w:r w:rsidRPr="00A41D74">
        <w:t xml:space="preserve"> </w:t>
      </w:r>
      <w:r>
        <w:t>vytvořeného filtrací obrazu zaměřen</w:t>
      </w:r>
      <w:r w:rsidR="00860D2E">
        <w:t>ou</w:t>
      </w:r>
      <w:r>
        <w:t xml:space="preserve"> na blízké oblasti </w:t>
      </w:r>
      <w:r w:rsidRPr="00A41D74">
        <w:t xml:space="preserve">kolem hodnot vlnových délek </w:t>
      </w:r>
      <w:r>
        <w:t>410 až 420 nm</w:t>
      </w:r>
      <w:r w:rsidRPr="00A41D74">
        <w:t xml:space="preserve"> a </w:t>
      </w:r>
      <w:r>
        <w:t xml:space="preserve">535 až </w:t>
      </w:r>
      <w:r w:rsidRPr="00A41D74">
        <w:t>54</w:t>
      </w:r>
      <w:r>
        <w:t>5</w:t>
      </w:r>
      <w:r w:rsidRPr="00A41D74">
        <w:t xml:space="preserve"> nm </w:t>
      </w:r>
      <w:r>
        <w:t>odpovídající oblastem spektra</w:t>
      </w:r>
      <w:r w:rsidRPr="00A41D74">
        <w:t xml:space="preserve"> </w:t>
      </w:r>
      <w:r>
        <w:t xml:space="preserve">se </w:t>
      </w:r>
      <w:r w:rsidRPr="00A41D74">
        <w:t>špičkov</w:t>
      </w:r>
      <w:r>
        <w:t>ou</w:t>
      </w:r>
      <w:r w:rsidRPr="00A41D74">
        <w:t xml:space="preserve"> </w:t>
      </w:r>
      <w:r w:rsidR="00B62607" w:rsidRPr="00A41D74">
        <w:t>(</w:t>
      </w:r>
      <w:r w:rsidR="00B62607">
        <w:t>významně vyšší než v blízkém okolí</w:t>
      </w:r>
      <w:r w:rsidR="00B62607" w:rsidRPr="00A41D74">
        <w:t xml:space="preserve">) </w:t>
      </w:r>
      <w:r w:rsidR="00EA2692" w:rsidRPr="00A41D74">
        <w:t>absorpc</w:t>
      </w:r>
      <w:r w:rsidR="00EA2692">
        <w:t>í</w:t>
      </w:r>
      <w:r w:rsidR="00EA2692" w:rsidRPr="00A41D74">
        <w:t xml:space="preserve"> </w:t>
      </w:r>
      <w:r>
        <w:t>světla hemoglobinem ve</w:t>
      </w:r>
      <w:r w:rsidRPr="00A41D74">
        <w:t xml:space="preserve"> viditelné</w:t>
      </w:r>
      <w:r>
        <w:t>m</w:t>
      </w:r>
      <w:r w:rsidRPr="00A41D74">
        <w:t xml:space="preserve"> spektr</w:t>
      </w:r>
      <w:r>
        <w:t>u</w:t>
      </w:r>
    </w:p>
    <w:p w14:paraId="35A0A885" w14:textId="3BFA257F" w:rsidR="005F4B61" w:rsidRDefault="005F4B61" w:rsidP="004269FB">
      <w:pPr>
        <w:pStyle w:val="Odstavecseseznamem"/>
        <w:numPr>
          <w:ilvl w:val="0"/>
          <w:numId w:val="1"/>
        </w:numPr>
      </w:pPr>
      <w:r>
        <w:t>Funkce obraz v obraze</w:t>
      </w:r>
    </w:p>
    <w:p w14:paraId="09CC2A81" w14:textId="724D3B68" w:rsidR="00644B3D" w:rsidRDefault="00644B3D" w:rsidP="004269FB">
      <w:pPr>
        <w:pStyle w:val="Odstavecseseznamem"/>
        <w:numPr>
          <w:ilvl w:val="0"/>
          <w:numId w:val="1"/>
        </w:numPr>
      </w:pPr>
      <w:r>
        <w:t>Funkce zmrazení obrazu pro statické zobrazení určitého místa</w:t>
      </w:r>
    </w:p>
    <w:p w14:paraId="5D352FAC" w14:textId="1E32FF4B" w:rsidR="005F4B61" w:rsidRDefault="005F4B61" w:rsidP="004269FB">
      <w:pPr>
        <w:pStyle w:val="Odstavecseseznamem"/>
        <w:numPr>
          <w:ilvl w:val="0"/>
          <w:numId w:val="1"/>
        </w:numPr>
      </w:pPr>
      <w:r>
        <w:t>Paměť pro ukládání nastavení jednotky</w:t>
      </w:r>
    </w:p>
    <w:p w14:paraId="78E5534D" w14:textId="0AAA34A1" w:rsidR="004269FB" w:rsidRDefault="004269FB" w:rsidP="004269FB">
      <w:pPr>
        <w:pStyle w:val="Odstavecseseznamem"/>
        <w:numPr>
          <w:ilvl w:val="0"/>
          <w:numId w:val="1"/>
        </w:numPr>
      </w:pPr>
      <w:r>
        <w:t>Ovládání jednotky</w:t>
      </w:r>
      <w:r w:rsidR="0053209C">
        <w:t xml:space="preserve"> na čelním panelu přes </w:t>
      </w:r>
      <w:r w:rsidR="002C77DB">
        <w:t>integrovaný barevný dotykový displej s </w:t>
      </w:r>
      <w:r w:rsidR="00E35B2C">
        <w:t xml:space="preserve">úhlopříčkou </w:t>
      </w:r>
      <w:r w:rsidR="002C77DB">
        <w:t>minimálně 6</w:t>
      </w:r>
      <w:r w:rsidR="00DA2FD8">
        <w:t xml:space="preserve"> palců </w:t>
      </w:r>
      <w:r w:rsidR="009E5269">
        <w:t>nebo externí dotykovou obrazovku s úhlopříčkou minimálně 6 palců</w:t>
      </w:r>
    </w:p>
    <w:p w14:paraId="35C9E62A" w14:textId="29074B1A" w:rsidR="0053209C" w:rsidRDefault="0053209C" w:rsidP="003161CE">
      <w:pPr>
        <w:pStyle w:val="Odstavecseseznamem"/>
        <w:numPr>
          <w:ilvl w:val="1"/>
          <w:numId w:val="1"/>
        </w:numPr>
      </w:pPr>
      <w:r>
        <w:t>Zajištění</w:t>
      </w:r>
      <w:r w:rsidR="00051855">
        <w:t xml:space="preserve"> všech</w:t>
      </w:r>
      <w:r>
        <w:t xml:space="preserve"> funkcí </w:t>
      </w:r>
      <w:r w:rsidR="00051855">
        <w:t xml:space="preserve">externí </w:t>
      </w:r>
      <w:r>
        <w:t>klávesnice</w:t>
      </w:r>
      <w:ins w:id="1" w:author="Keller Pavel" w:date="2025-08-12T08:52:00Z">
        <w:r w:rsidR="00865545">
          <w:t xml:space="preserve"> nebo exte</w:t>
        </w:r>
      </w:ins>
      <w:ins w:id="2" w:author="Keller Pavel" w:date="2025-08-12T08:53:00Z">
        <w:r w:rsidR="00865545">
          <w:t>rní fyzická klávesnice připojená k jednotce</w:t>
        </w:r>
      </w:ins>
    </w:p>
    <w:p w14:paraId="2E5B94E0" w14:textId="6F764467" w:rsidR="00051855" w:rsidRDefault="00051855" w:rsidP="003161CE">
      <w:pPr>
        <w:pStyle w:val="Odstavecseseznamem"/>
        <w:numPr>
          <w:ilvl w:val="1"/>
          <w:numId w:val="1"/>
        </w:numPr>
      </w:pPr>
      <w:r>
        <w:t>Zadávání údajů o pacientech</w:t>
      </w:r>
    </w:p>
    <w:p w14:paraId="2E8A268A" w14:textId="4BD97F9B" w:rsidR="00372743" w:rsidRDefault="00372743" w:rsidP="004269FB">
      <w:pPr>
        <w:pStyle w:val="Odstavecseseznamem"/>
        <w:numPr>
          <w:ilvl w:val="0"/>
          <w:numId w:val="1"/>
        </w:numPr>
      </w:pPr>
      <w:r>
        <w:t>Zadávání pacientských údajů k popisu snímků</w:t>
      </w:r>
    </w:p>
    <w:p w14:paraId="78864256" w14:textId="256BDD47" w:rsidR="00F25671" w:rsidRDefault="00F25671" w:rsidP="004269FB">
      <w:pPr>
        <w:pStyle w:val="Odstavecseseznamem"/>
        <w:numPr>
          <w:ilvl w:val="0"/>
          <w:numId w:val="1"/>
        </w:numPr>
      </w:pPr>
      <w:r>
        <w:t xml:space="preserve">Ukládání a export fotografií na </w:t>
      </w:r>
      <w:r w:rsidR="00154BD9">
        <w:t xml:space="preserve">externí </w:t>
      </w:r>
      <w:r>
        <w:t>paměťové médium</w:t>
      </w:r>
      <w:r w:rsidR="00154BD9">
        <w:t xml:space="preserve"> s kapacitou minimálně 128GB</w:t>
      </w:r>
    </w:p>
    <w:p w14:paraId="35C565DD" w14:textId="6B376F6C" w:rsidR="004269FB" w:rsidRDefault="005F4B61" w:rsidP="004269FB">
      <w:pPr>
        <w:pStyle w:val="Odstavecseseznamem"/>
        <w:numPr>
          <w:ilvl w:val="0"/>
          <w:numId w:val="1"/>
        </w:numPr>
      </w:pPr>
      <w:r>
        <w:t xml:space="preserve">Výstupy </w:t>
      </w:r>
      <w:r w:rsidR="00351398">
        <w:t xml:space="preserve">videosignálu </w:t>
      </w:r>
      <w:r>
        <w:t>minimálně</w:t>
      </w:r>
      <w:r w:rsidR="00351398">
        <w:t xml:space="preserve"> pro připojení jednoho monitoru a záznamového zařízení</w:t>
      </w:r>
    </w:p>
    <w:p w14:paraId="73C1663A" w14:textId="02A7FC87" w:rsidR="000F1C6E" w:rsidRDefault="000F1C6E" w:rsidP="004269FB">
      <w:pPr>
        <w:pStyle w:val="Odstavecseseznamem"/>
        <w:numPr>
          <w:ilvl w:val="0"/>
          <w:numId w:val="1"/>
        </w:numPr>
      </w:pPr>
      <w:r>
        <w:t>Integrovaný LED zdroj světla</w:t>
      </w:r>
      <w:r w:rsidR="009E5269">
        <w:t xml:space="preserve"> nebo samostatná jednotka se zachování připojování endoskopů přes jednosvazkový konektor tj. připojení endoskopů pro přenos světla a videosignálu přes jeden společný konektor</w:t>
      </w:r>
    </w:p>
    <w:p w14:paraId="07D35114" w14:textId="27CCD0A4" w:rsidR="00E35B2C" w:rsidRDefault="00E35B2C" w:rsidP="00AD2858">
      <w:pPr>
        <w:pStyle w:val="Odstavecseseznamem"/>
        <w:numPr>
          <w:ilvl w:val="1"/>
          <w:numId w:val="1"/>
        </w:numPr>
      </w:pPr>
      <w:r w:rsidRPr="00E35B2C">
        <w:t>Integrovaná vzduchová pumpa s nastavením provozu v minimálně 3 úrovních</w:t>
      </w:r>
    </w:p>
    <w:p w14:paraId="13427A8C" w14:textId="56BC9392" w:rsidR="007A2980" w:rsidRPr="007A2980" w:rsidRDefault="00E32114" w:rsidP="00C27EDC">
      <w:pPr>
        <w:keepNext/>
        <w:spacing w:after="0"/>
        <w:rPr>
          <w:b/>
          <w:sz w:val="24"/>
        </w:rPr>
      </w:pPr>
      <w:r w:rsidRPr="00E32114">
        <w:rPr>
          <w:b/>
          <w:sz w:val="24"/>
        </w:rPr>
        <w:t>Plochý monitor</w:t>
      </w:r>
    </w:p>
    <w:p w14:paraId="7863FE9C" w14:textId="77777777" w:rsidR="00E32114" w:rsidRDefault="00E32114" w:rsidP="0022051F">
      <w:pPr>
        <w:pStyle w:val="Odstavecseseznamem"/>
        <w:numPr>
          <w:ilvl w:val="0"/>
          <w:numId w:val="1"/>
        </w:numPr>
      </w:pPr>
      <w:r>
        <w:t>Barevný LCD nebo LED monitor</w:t>
      </w:r>
    </w:p>
    <w:p w14:paraId="2F2B97E4" w14:textId="4B1DD2BA" w:rsidR="0022051F" w:rsidRDefault="0022051F" w:rsidP="0022051F">
      <w:pPr>
        <w:pStyle w:val="Odstavecseseznamem"/>
        <w:numPr>
          <w:ilvl w:val="0"/>
          <w:numId w:val="1"/>
        </w:numPr>
      </w:pPr>
      <w:r>
        <w:t xml:space="preserve">Úhlopříčka minimálně </w:t>
      </w:r>
      <w:r w:rsidR="007C7E30">
        <w:t>27</w:t>
      </w:r>
      <w:r w:rsidR="00F46080">
        <w:t xml:space="preserve"> palců</w:t>
      </w:r>
    </w:p>
    <w:p w14:paraId="536E187C" w14:textId="78535058" w:rsidR="00387D76" w:rsidRDefault="00826DB8" w:rsidP="0022051F">
      <w:pPr>
        <w:pStyle w:val="Odstavecseseznamem"/>
        <w:numPr>
          <w:ilvl w:val="0"/>
          <w:numId w:val="1"/>
        </w:numPr>
      </w:pPr>
      <w:r>
        <w:t>R</w:t>
      </w:r>
      <w:r w:rsidR="0022051F">
        <w:t xml:space="preserve">ozlišení obrazu minimálně </w:t>
      </w:r>
      <w:r w:rsidR="007C7E30">
        <w:t>ve 4K</w:t>
      </w:r>
    </w:p>
    <w:p w14:paraId="0F771823" w14:textId="2F3E49FD" w:rsidR="00C72EF4" w:rsidRDefault="00C72EF4" w:rsidP="00C72EF4">
      <w:pPr>
        <w:pStyle w:val="Odstavecseseznamem"/>
        <w:numPr>
          <w:ilvl w:val="0"/>
          <w:numId w:val="1"/>
        </w:numPr>
      </w:pPr>
      <w:r>
        <w:t xml:space="preserve">Certifikace </w:t>
      </w:r>
      <w:r w:rsidR="007C7E30">
        <w:t>pro medicínské použití</w:t>
      </w:r>
    </w:p>
    <w:p w14:paraId="54BFB9FA" w14:textId="77777777" w:rsidR="00387D76" w:rsidRDefault="00387D76" w:rsidP="0022051F">
      <w:pPr>
        <w:pStyle w:val="Odstavecseseznamem"/>
        <w:numPr>
          <w:ilvl w:val="0"/>
          <w:numId w:val="1"/>
        </w:numPr>
      </w:pPr>
      <w:r>
        <w:t>Pozorovací úhel ve všech směrech minimálně 170°</w:t>
      </w:r>
    </w:p>
    <w:p w14:paraId="5A4E8476" w14:textId="512720C0" w:rsidR="0022051F" w:rsidRDefault="00387D76" w:rsidP="0022051F">
      <w:pPr>
        <w:pStyle w:val="Odstavecseseznamem"/>
        <w:numPr>
          <w:ilvl w:val="0"/>
          <w:numId w:val="1"/>
        </w:numPr>
      </w:pPr>
      <w:r>
        <w:t xml:space="preserve">Vstupy minimálně HDMI, </w:t>
      </w:r>
      <w:r w:rsidR="00E05DE9">
        <w:t>3G</w:t>
      </w:r>
      <w:r>
        <w:t>-SDI</w:t>
      </w:r>
    </w:p>
    <w:p w14:paraId="7D3F3DE6" w14:textId="5A9C844C" w:rsidR="00BB79AB" w:rsidRDefault="00BB79AB" w:rsidP="00DD2198">
      <w:pPr>
        <w:pStyle w:val="Odstavecseseznamem"/>
        <w:numPr>
          <w:ilvl w:val="0"/>
          <w:numId w:val="1"/>
        </w:numPr>
        <w:jc w:val="both"/>
      </w:pPr>
      <w:r>
        <w:t>Umístění monitoru na vozíku na pohyblivém kloubovém rameni</w:t>
      </w:r>
    </w:p>
    <w:p w14:paraId="4401E2EA" w14:textId="292D236A" w:rsidR="00861388" w:rsidRPr="007A2980" w:rsidRDefault="00861388" w:rsidP="00C27EDC">
      <w:pPr>
        <w:keepNext/>
        <w:spacing w:after="0"/>
        <w:rPr>
          <w:b/>
          <w:sz w:val="24"/>
        </w:rPr>
      </w:pPr>
      <w:r>
        <w:rPr>
          <w:b/>
          <w:sz w:val="24"/>
        </w:rPr>
        <w:t xml:space="preserve">Insuflační </w:t>
      </w:r>
      <w:r w:rsidR="00747B1E">
        <w:rPr>
          <w:b/>
          <w:sz w:val="24"/>
        </w:rPr>
        <w:t>jednotka</w:t>
      </w:r>
    </w:p>
    <w:p w14:paraId="340BF388" w14:textId="7FA646CE" w:rsidR="00D563F1" w:rsidRDefault="00D563F1" w:rsidP="00D563F1">
      <w:pPr>
        <w:pStyle w:val="Odstavecseseznamem"/>
        <w:numPr>
          <w:ilvl w:val="0"/>
          <w:numId w:val="13"/>
        </w:numPr>
      </w:pPr>
      <w:r>
        <w:t>Pro insuflaci pacienta plynem CO</w:t>
      </w:r>
      <w:r w:rsidRPr="00D563F1">
        <w:rPr>
          <w:vertAlign w:val="subscript"/>
        </w:rPr>
        <w:t>2</w:t>
      </w:r>
      <w:r>
        <w:t xml:space="preserve"> při endoskopických výkonech gastroenterologii </w:t>
      </w:r>
    </w:p>
    <w:p w14:paraId="5E410443" w14:textId="73B6ADBE" w:rsidR="00D563F1" w:rsidRDefault="00D563F1" w:rsidP="00D563F1">
      <w:pPr>
        <w:pStyle w:val="Odstavecseseznamem"/>
        <w:numPr>
          <w:ilvl w:val="0"/>
          <w:numId w:val="13"/>
        </w:numPr>
      </w:pPr>
      <w:r>
        <w:t xml:space="preserve">Indikátor </w:t>
      </w:r>
      <w:r w:rsidR="008E1DEB">
        <w:t xml:space="preserve">nízkého </w:t>
      </w:r>
      <w:r>
        <w:t>množství (respektive vstupního tlaku) CO</w:t>
      </w:r>
      <w:r w:rsidRPr="00D563F1">
        <w:rPr>
          <w:vertAlign w:val="subscript"/>
        </w:rPr>
        <w:t>2</w:t>
      </w:r>
      <w:r>
        <w:t xml:space="preserve"> plynu na přívodu do přístroje</w:t>
      </w:r>
    </w:p>
    <w:p w14:paraId="1AD885E3" w14:textId="5228E1DE" w:rsidR="00D93A77" w:rsidRDefault="00D563F1" w:rsidP="00682147">
      <w:pPr>
        <w:pStyle w:val="Odstavecseseznamem"/>
        <w:numPr>
          <w:ilvl w:val="0"/>
          <w:numId w:val="13"/>
        </w:numPr>
      </w:pPr>
      <w:r>
        <w:t>Připojení na tl</w:t>
      </w:r>
      <w:r w:rsidR="00C40C99">
        <w:t>a</w:t>
      </w:r>
      <w:r>
        <w:t xml:space="preserve">kovou láhev </w:t>
      </w:r>
      <w:r w:rsidR="00C40C99">
        <w:t>i</w:t>
      </w:r>
      <w:r>
        <w:t xml:space="preserve"> na centrální rozvod CO</w:t>
      </w:r>
      <w:r w:rsidRPr="00D563F1">
        <w:rPr>
          <w:vertAlign w:val="subscript"/>
        </w:rPr>
        <w:t>2</w:t>
      </w:r>
    </w:p>
    <w:p w14:paraId="54D7F59E" w14:textId="33CD9155" w:rsidR="004E6E60" w:rsidRPr="007A2980" w:rsidRDefault="00861388" w:rsidP="00C27EDC">
      <w:pPr>
        <w:keepNext/>
        <w:spacing w:after="0"/>
        <w:rPr>
          <w:b/>
          <w:sz w:val="24"/>
        </w:rPr>
      </w:pPr>
      <w:r>
        <w:rPr>
          <w:b/>
          <w:sz w:val="24"/>
        </w:rPr>
        <w:t>Oplachov</w:t>
      </w:r>
      <w:r w:rsidR="00820697">
        <w:rPr>
          <w:b/>
          <w:sz w:val="24"/>
        </w:rPr>
        <w:t>á</w:t>
      </w:r>
      <w:r>
        <w:rPr>
          <w:b/>
          <w:sz w:val="24"/>
        </w:rPr>
        <w:t xml:space="preserve"> pumpa</w:t>
      </w:r>
    </w:p>
    <w:p w14:paraId="7BF691D3" w14:textId="0A0CA001" w:rsidR="00861388" w:rsidRDefault="003D650C" w:rsidP="00861388">
      <w:pPr>
        <w:pStyle w:val="Odstavecseseznamem"/>
        <w:numPr>
          <w:ilvl w:val="0"/>
          <w:numId w:val="13"/>
        </w:numPr>
      </w:pPr>
      <w:r>
        <w:t>Pro provádění oplachu přes flexibilní endoskop</w:t>
      </w:r>
    </w:p>
    <w:p w14:paraId="62A83211" w14:textId="0C741BA9" w:rsidR="00820697" w:rsidRDefault="00233A60" w:rsidP="00682147">
      <w:pPr>
        <w:pStyle w:val="Odstavecseseznamem"/>
        <w:numPr>
          <w:ilvl w:val="0"/>
          <w:numId w:val="13"/>
        </w:numPr>
      </w:pPr>
      <w:r>
        <w:t xml:space="preserve">Nejvyšší dosažitelný průtok roztoku přes kanál v endoskopu minimálně </w:t>
      </w:r>
      <w:del w:id="3" w:author="Keller Pavel" w:date="2025-08-12T08:41:00Z">
        <w:r w:rsidDel="00585626">
          <w:delText>190</w:delText>
        </w:r>
        <w:r w:rsidR="00820697" w:rsidRPr="00905B5A" w:rsidDel="00585626">
          <w:delText xml:space="preserve"> </w:delText>
        </w:r>
      </w:del>
      <w:ins w:id="4" w:author="Keller Pavel" w:date="2025-08-12T08:41:00Z">
        <w:r w:rsidR="00585626">
          <w:t>185</w:t>
        </w:r>
        <w:r w:rsidR="00585626" w:rsidRPr="00905B5A">
          <w:t xml:space="preserve"> </w:t>
        </w:r>
      </w:ins>
      <w:r w:rsidR="00820697" w:rsidRPr="00905B5A">
        <w:t>ml/min.</w:t>
      </w:r>
    </w:p>
    <w:p w14:paraId="4891DE03" w14:textId="6F9F51A8" w:rsidR="00233A60" w:rsidRDefault="00233A60" w:rsidP="00682147">
      <w:pPr>
        <w:pStyle w:val="Odstavecseseznamem"/>
        <w:numPr>
          <w:ilvl w:val="0"/>
          <w:numId w:val="13"/>
        </w:numPr>
      </w:pPr>
      <w:r>
        <w:t>Regulovatelná rychlost průtoku</w:t>
      </w:r>
    </w:p>
    <w:p w14:paraId="4E0C87BA" w14:textId="5229FF23" w:rsidR="00E35292" w:rsidRDefault="00E35292" w:rsidP="00682147">
      <w:pPr>
        <w:pStyle w:val="Odstavecseseznamem"/>
        <w:numPr>
          <w:ilvl w:val="0"/>
          <w:numId w:val="13"/>
        </w:numPr>
      </w:pPr>
      <w:r>
        <w:t xml:space="preserve">Spínání oplachu z endoskopu </w:t>
      </w:r>
      <w:r w:rsidR="00051855">
        <w:t xml:space="preserve">nebo </w:t>
      </w:r>
      <w:r>
        <w:t>pomocí ovládacího pedálu</w:t>
      </w:r>
    </w:p>
    <w:p w14:paraId="43E95781" w14:textId="77777777" w:rsidR="00A1617B" w:rsidRDefault="00A1617B" w:rsidP="00A1617B">
      <w:pPr>
        <w:pStyle w:val="Odstavecseseznamem"/>
        <w:numPr>
          <w:ilvl w:val="0"/>
          <w:numId w:val="13"/>
        </w:numPr>
      </w:pPr>
      <w:r>
        <w:t>Ochrana proti přetlakování</w:t>
      </w:r>
    </w:p>
    <w:p w14:paraId="7BC300E0" w14:textId="77777777" w:rsidR="00E35292" w:rsidRDefault="00E35292" w:rsidP="00E35292">
      <w:pPr>
        <w:pStyle w:val="Odstavecseseznamem"/>
        <w:numPr>
          <w:ilvl w:val="0"/>
          <w:numId w:val="13"/>
        </w:numPr>
      </w:pPr>
      <w:r w:rsidRPr="00374813">
        <w:t xml:space="preserve">Příslušenství </w:t>
      </w:r>
      <w:r>
        <w:t>a</w:t>
      </w:r>
      <w:r w:rsidRPr="00374813">
        <w:t xml:space="preserve"> </w:t>
      </w:r>
      <w:r>
        <w:t xml:space="preserve">základní </w:t>
      </w:r>
      <w:r w:rsidRPr="00374813">
        <w:t xml:space="preserve">spotřební materiál </w:t>
      </w:r>
      <w:r>
        <w:t>v počtu</w:t>
      </w:r>
      <w:r w:rsidRPr="00374813">
        <w:t xml:space="preserve"> minimálně:</w:t>
      </w:r>
    </w:p>
    <w:p w14:paraId="10EAA8B7" w14:textId="748303FD" w:rsidR="00861388" w:rsidRDefault="00A1617B" w:rsidP="00E35292">
      <w:pPr>
        <w:pStyle w:val="Odstavecseseznamem"/>
        <w:numPr>
          <w:ilvl w:val="1"/>
          <w:numId w:val="13"/>
        </w:numPr>
      </w:pPr>
      <w:r>
        <w:t xml:space="preserve">30 ks </w:t>
      </w:r>
      <w:r w:rsidR="00A66EB8">
        <w:t>- hadicových</w:t>
      </w:r>
      <w:r>
        <w:t xml:space="preserve"> setů</w:t>
      </w:r>
    </w:p>
    <w:p w14:paraId="15572975" w14:textId="77777777" w:rsidR="004E6E60" w:rsidRPr="007A2980" w:rsidRDefault="00861388" w:rsidP="00C27EDC">
      <w:pPr>
        <w:keepNext/>
        <w:spacing w:after="0"/>
        <w:rPr>
          <w:b/>
          <w:sz w:val="24"/>
        </w:rPr>
      </w:pPr>
      <w:r>
        <w:rPr>
          <w:b/>
          <w:sz w:val="24"/>
        </w:rPr>
        <w:lastRenderedPageBreak/>
        <w:t>O</w:t>
      </w:r>
      <w:r w:rsidR="00BD79B0" w:rsidRPr="00BD79B0">
        <w:rPr>
          <w:b/>
          <w:sz w:val="24"/>
        </w:rPr>
        <w:t>dsáv</w:t>
      </w:r>
      <w:r>
        <w:rPr>
          <w:b/>
          <w:sz w:val="24"/>
        </w:rPr>
        <w:t>ac</w:t>
      </w:r>
      <w:r w:rsidR="00BD79B0" w:rsidRPr="00BD79B0">
        <w:rPr>
          <w:b/>
          <w:sz w:val="24"/>
        </w:rPr>
        <w:t>í</w:t>
      </w:r>
      <w:r>
        <w:rPr>
          <w:b/>
          <w:sz w:val="24"/>
        </w:rPr>
        <w:t xml:space="preserve"> pumpa</w:t>
      </w:r>
    </w:p>
    <w:p w14:paraId="260E130D" w14:textId="79BCDDE7" w:rsidR="00D5659B" w:rsidRDefault="00860A4E" w:rsidP="00682147">
      <w:pPr>
        <w:pStyle w:val="Odstavecseseznamem"/>
        <w:numPr>
          <w:ilvl w:val="0"/>
          <w:numId w:val="1"/>
        </w:numPr>
      </w:pPr>
      <w:r>
        <w:t>Nejvyšší s</w:t>
      </w:r>
      <w:r w:rsidR="00D5659B">
        <w:t xml:space="preserve">ací výkon minimálně </w:t>
      </w:r>
      <w:del w:id="5" w:author="Keller Pavel" w:date="2025-08-12T08:41:00Z">
        <w:r w:rsidR="003E7FCF" w:rsidDel="00585626">
          <w:delText xml:space="preserve">35 </w:delText>
        </w:r>
      </w:del>
      <w:ins w:id="6" w:author="Keller Pavel" w:date="2025-08-12T08:41:00Z">
        <w:r w:rsidR="00585626">
          <w:t xml:space="preserve">34 </w:t>
        </w:r>
      </w:ins>
      <w:r w:rsidR="00D5659B">
        <w:t>l/min</w:t>
      </w:r>
      <w:r w:rsidR="002E2B03">
        <w:t>.</w:t>
      </w:r>
    </w:p>
    <w:p w14:paraId="04FDAF72" w14:textId="1101339E" w:rsidR="00D5659B" w:rsidRDefault="00D5659B" w:rsidP="00682147">
      <w:pPr>
        <w:pStyle w:val="Odstavecseseznamem"/>
        <w:numPr>
          <w:ilvl w:val="0"/>
          <w:numId w:val="1"/>
        </w:numPr>
      </w:pPr>
      <w:r>
        <w:t>Plynul</w:t>
      </w:r>
      <w:r w:rsidR="00860A4E">
        <w:t>á regulace</w:t>
      </w:r>
      <w:r>
        <w:t xml:space="preserve"> podtlaku</w:t>
      </w:r>
    </w:p>
    <w:p w14:paraId="1340541A" w14:textId="7F277089" w:rsidR="00D5659B" w:rsidRDefault="00D5659B" w:rsidP="00682147">
      <w:pPr>
        <w:pStyle w:val="Odstavecseseznamem"/>
        <w:numPr>
          <w:ilvl w:val="0"/>
          <w:numId w:val="1"/>
        </w:numPr>
      </w:pPr>
      <w:r>
        <w:t>Hodnota podtlaku monitorována vakuometrem</w:t>
      </w:r>
    </w:p>
    <w:p w14:paraId="25E718F4" w14:textId="603DEC07" w:rsidR="00D5659B" w:rsidRDefault="00D5659B" w:rsidP="00682147">
      <w:pPr>
        <w:pStyle w:val="Odstavecseseznamem"/>
        <w:numPr>
          <w:ilvl w:val="0"/>
          <w:numId w:val="1"/>
        </w:numPr>
      </w:pPr>
      <w:r>
        <w:t xml:space="preserve">Nejvyšší podtlak </w:t>
      </w:r>
      <w:r w:rsidR="002E2B03">
        <w:t xml:space="preserve">minimálně </w:t>
      </w:r>
      <w:r w:rsidR="009942A5">
        <w:t>-</w:t>
      </w:r>
      <w:del w:id="7" w:author="Keller Pavel" w:date="2025-08-12T08:41:00Z">
        <w:r w:rsidDel="00585626">
          <w:delText xml:space="preserve">85 </w:delText>
        </w:r>
      </w:del>
      <w:ins w:id="8" w:author="Keller Pavel" w:date="2025-08-12T08:41:00Z">
        <w:r w:rsidR="00585626">
          <w:t xml:space="preserve">80 </w:t>
        </w:r>
      </w:ins>
      <w:r>
        <w:t>kPa</w:t>
      </w:r>
    </w:p>
    <w:p w14:paraId="142491F8" w14:textId="72ECC563" w:rsidR="00D5659B" w:rsidRDefault="002E2B03" w:rsidP="00682147">
      <w:pPr>
        <w:pStyle w:val="Odstavecseseznamem"/>
        <w:numPr>
          <w:ilvl w:val="0"/>
          <w:numId w:val="1"/>
        </w:numPr>
      </w:pPr>
      <w:r>
        <w:t>Držák pro upevnění na lištu nebo umístění přímo na polici ve vozíku</w:t>
      </w:r>
      <w:r w:rsidDel="002E2B03">
        <w:t xml:space="preserve"> </w:t>
      </w:r>
    </w:p>
    <w:p w14:paraId="7041552F" w14:textId="63A0C301" w:rsidR="009942A5" w:rsidRDefault="00845F1A" w:rsidP="00682147">
      <w:pPr>
        <w:pStyle w:val="Odstavecseseznamem"/>
        <w:numPr>
          <w:ilvl w:val="0"/>
          <w:numId w:val="1"/>
        </w:numPr>
      </w:pPr>
      <w:r w:rsidRPr="00374813">
        <w:t xml:space="preserve">Příslušenství </w:t>
      </w:r>
      <w:r>
        <w:t>a</w:t>
      </w:r>
      <w:r w:rsidRPr="00374813">
        <w:t xml:space="preserve"> </w:t>
      </w:r>
      <w:r>
        <w:t xml:space="preserve">základní </w:t>
      </w:r>
      <w:r w:rsidRPr="00374813">
        <w:t xml:space="preserve">spotřební materiál </w:t>
      </w:r>
      <w:r>
        <w:t>v počtu</w:t>
      </w:r>
      <w:r w:rsidRPr="00374813">
        <w:t xml:space="preserve"> minimálně:</w:t>
      </w:r>
    </w:p>
    <w:p w14:paraId="62D948D0" w14:textId="79E43645" w:rsidR="00D5659B" w:rsidRDefault="00845F1A" w:rsidP="009942A5">
      <w:pPr>
        <w:pStyle w:val="Odstavecseseznamem"/>
        <w:numPr>
          <w:ilvl w:val="1"/>
          <w:numId w:val="13"/>
        </w:numPr>
      </w:pPr>
      <w:r>
        <w:t>1</w:t>
      </w:r>
      <w:r w:rsidRPr="00B7103B">
        <w:t xml:space="preserve"> ks</w:t>
      </w:r>
      <w:r>
        <w:t xml:space="preserve"> - </w:t>
      </w:r>
      <w:r w:rsidR="002E2B03" w:rsidRPr="00E058ED">
        <w:t>odpadní láh</w:t>
      </w:r>
      <w:r w:rsidR="00DD4118">
        <w:t>ev</w:t>
      </w:r>
      <w:r w:rsidR="002E2B03">
        <w:t xml:space="preserve"> o objemu </w:t>
      </w:r>
      <w:r w:rsidR="00682147">
        <w:t>minimálně</w:t>
      </w:r>
      <w:r w:rsidR="002E2B03" w:rsidRPr="00E058ED">
        <w:t xml:space="preserve"> 2 l</w:t>
      </w:r>
    </w:p>
    <w:p w14:paraId="77075DC6" w14:textId="18181F69" w:rsidR="007358E5" w:rsidRDefault="007358E5" w:rsidP="009942A5">
      <w:pPr>
        <w:pStyle w:val="Odstavecseseznamem"/>
        <w:numPr>
          <w:ilvl w:val="1"/>
          <w:numId w:val="13"/>
        </w:numPr>
      </w:pPr>
      <w:r>
        <w:t xml:space="preserve">30 ks </w:t>
      </w:r>
      <w:r w:rsidR="00845F1A">
        <w:t xml:space="preserve">- </w:t>
      </w:r>
      <w:r>
        <w:t>jednorázové odsávací pytle do odpadní láhve</w:t>
      </w:r>
    </w:p>
    <w:p w14:paraId="4CEFDC4F" w14:textId="0F1D2A82" w:rsidR="00C27EDC" w:rsidRPr="00B21022" w:rsidRDefault="00C27EDC" w:rsidP="00C27EDC">
      <w:pPr>
        <w:keepNext/>
        <w:spacing w:after="0"/>
        <w:rPr>
          <w:b/>
          <w:sz w:val="24"/>
        </w:rPr>
      </w:pPr>
      <w:r w:rsidRPr="00DD64F9">
        <w:rPr>
          <w:b/>
          <w:sz w:val="24"/>
        </w:rPr>
        <w:t>Elektrokoagulace</w:t>
      </w:r>
    </w:p>
    <w:p w14:paraId="28E38E14" w14:textId="77777777" w:rsidR="00C27EDC" w:rsidRPr="009E2146" w:rsidRDefault="00C27EDC" w:rsidP="00C27EDC">
      <w:pPr>
        <w:pStyle w:val="Odstavecseseznamem"/>
        <w:numPr>
          <w:ilvl w:val="0"/>
          <w:numId w:val="1"/>
        </w:numPr>
        <w:jc w:val="both"/>
      </w:pPr>
      <w:bookmarkStart w:id="9" w:name="_Hlk107300199"/>
      <w:r w:rsidRPr="009E2146">
        <w:t xml:space="preserve">Elektrochirurgický generátor řízený mikroprocesorem </w:t>
      </w:r>
      <w:r>
        <w:t>pro výkony gastroenterologii</w:t>
      </w:r>
      <w:bookmarkEnd w:id="9"/>
    </w:p>
    <w:p w14:paraId="3CCE64C4" w14:textId="4088DEAC" w:rsidR="00C27EDC" w:rsidRPr="00BC2516" w:rsidRDefault="00C27EDC" w:rsidP="00C27EDC">
      <w:pPr>
        <w:pStyle w:val="Odstavecseseznamem"/>
        <w:numPr>
          <w:ilvl w:val="0"/>
          <w:numId w:val="1"/>
        </w:numPr>
        <w:jc w:val="both"/>
        <w:rPr>
          <w:rFonts w:cs="Arial"/>
          <w:szCs w:val="20"/>
        </w:rPr>
      </w:pPr>
      <w:r w:rsidRPr="009E2146">
        <w:t xml:space="preserve">Režimy monopolární i bipolární </w:t>
      </w:r>
      <w:del w:id="10" w:author="Keller Pavel" w:date="2025-08-12T08:49:00Z">
        <w:r w:rsidRPr="009E2146" w:rsidDel="00585626">
          <w:delText xml:space="preserve">koagulace a řezu </w:delText>
        </w:r>
      </w:del>
      <w:r w:rsidRPr="009E2146">
        <w:t>se sadami nejrůznějších módů</w:t>
      </w:r>
      <w:r>
        <w:t xml:space="preserve"> zejména</w:t>
      </w:r>
      <w:r w:rsidRPr="009E2146">
        <w:t xml:space="preserve"> pro použití </w:t>
      </w:r>
      <w:r>
        <w:t>v </w:t>
      </w:r>
      <w:r w:rsidRPr="009E2146">
        <w:t>gastroenterologii</w:t>
      </w:r>
      <w:r>
        <w:t xml:space="preserve"> </w:t>
      </w:r>
    </w:p>
    <w:p w14:paraId="54FC8254" w14:textId="77777777" w:rsidR="00C27EDC" w:rsidRPr="009E2146" w:rsidRDefault="00C27EDC" w:rsidP="00C27EDC">
      <w:pPr>
        <w:pStyle w:val="Odstavecseseznamem"/>
        <w:numPr>
          <w:ilvl w:val="0"/>
          <w:numId w:val="1"/>
        </w:numPr>
        <w:jc w:val="both"/>
        <w:rPr>
          <w:rFonts w:cs="Arial"/>
          <w:szCs w:val="20"/>
        </w:rPr>
      </w:pPr>
      <w:r>
        <w:t>Pro výkony s flexibilními nástroji skrze endoskopické/bronchoskopické přístroje</w:t>
      </w:r>
    </w:p>
    <w:p w14:paraId="7620A329" w14:textId="77777777" w:rsidR="00C27EDC" w:rsidRPr="009E2146" w:rsidRDefault="00C27EDC" w:rsidP="00C27EDC">
      <w:pPr>
        <w:pStyle w:val="Odstavecseseznamem"/>
        <w:numPr>
          <w:ilvl w:val="0"/>
          <w:numId w:val="1"/>
        </w:numPr>
        <w:jc w:val="both"/>
      </w:pPr>
      <w:r w:rsidRPr="009E2146">
        <w:t>Aktivní systém kontinuálního monitoringu zapnutého přístroje pro permanentní kontrolu bezpečnostních a výkonových systémů generátoru pro vyšší bezpečnost pacienta</w:t>
      </w:r>
    </w:p>
    <w:p w14:paraId="5D204325" w14:textId="77777777" w:rsidR="00C27EDC" w:rsidRPr="009E2146" w:rsidRDefault="00C27EDC" w:rsidP="00C27EDC">
      <w:pPr>
        <w:pStyle w:val="Odstavecseseznamem"/>
        <w:numPr>
          <w:ilvl w:val="0"/>
          <w:numId w:val="1"/>
        </w:numPr>
      </w:pPr>
      <w:r w:rsidRPr="009E2146">
        <w:t xml:space="preserve">Aktivní systém automatického řízení dodávané vysokofrekvenční energie a homogenity elektrického oblouku zajišťující eliminaci jiskření respektive bezkontaktního koagulování u módů a nástrojů jenž k tomu nejsou určeny  </w:t>
      </w:r>
    </w:p>
    <w:p w14:paraId="39BCC7F8" w14:textId="77777777" w:rsidR="00C27EDC" w:rsidRDefault="00C27EDC" w:rsidP="00C27EDC">
      <w:pPr>
        <w:pStyle w:val="Odstavecseseznamem"/>
        <w:numPr>
          <w:ilvl w:val="0"/>
          <w:numId w:val="1"/>
        </w:numPr>
        <w:jc w:val="both"/>
      </w:pPr>
      <w:r>
        <w:t>Monopolární módy označovány jako:</w:t>
      </w:r>
    </w:p>
    <w:p w14:paraId="1A5053A8" w14:textId="77777777" w:rsidR="00C27EDC" w:rsidRDefault="00C27EDC" w:rsidP="00C27EDC">
      <w:pPr>
        <w:pStyle w:val="Odstavecseseznamem"/>
        <w:numPr>
          <w:ilvl w:val="1"/>
          <w:numId w:val="1"/>
        </w:numPr>
        <w:jc w:val="both"/>
      </w:pPr>
      <w:r>
        <w:t>Čistý řezací</w:t>
      </w:r>
    </w:p>
    <w:p w14:paraId="16A6105A" w14:textId="77777777" w:rsidR="00C27EDC" w:rsidRDefault="00C27EDC" w:rsidP="00C27EDC">
      <w:pPr>
        <w:pStyle w:val="Odstavecseseznamem"/>
        <w:numPr>
          <w:ilvl w:val="1"/>
          <w:numId w:val="1"/>
        </w:numPr>
        <w:jc w:val="both"/>
      </w:pPr>
      <w:r>
        <w:t>Smíšený řez/koagulace</w:t>
      </w:r>
    </w:p>
    <w:p w14:paraId="7BCE08A2" w14:textId="77777777" w:rsidR="00C27EDC" w:rsidRDefault="00C27EDC" w:rsidP="00C27EDC">
      <w:pPr>
        <w:pStyle w:val="Odstavecseseznamem"/>
        <w:numPr>
          <w:ilvl w:val="1"/>
          <w:numId w:val="1"/>
        </w:numPr>
        <w:jc w:val="both"/>
      </w:pPr>
      <w:r>
        <w:t>Jemná koagulace</w:t>
      </w:r>
    </w:p>
    <w:p w14:paraId="2A2E3B0B" w14:textId="77777777" w:rsidR="00C27EDC" w:rsidRDefault="00C27EDC" w:rsidP="00C27EDC">
      <w:pPr>
        <w:pStyle w:val="Odstavecseseznamem"/>
        <w:numPr>
          <w:ilvl w:val="1"/>
          <w:numId w:val="1"/>
        </w:numPr>
        <w:jc w:val="both"/>
      </w:pPr>
      <w:r>
        <w:t>Silná koagulace</w:t>
      </w:r>
    </w:p>
    <w:p w14:paraId="4A9BE924" w14:textId="77777777" w:rsidR="00C27EDC" w:rsidRDefault="00C27EDC" w:rsidP="00C27EDC">
      <w:pPr>
        <w:pStyle w:val="Odstavecseseznamem"/>
        <w:numPr>
          <w:ilvl w:val="1"/>
          <w:numId w:val="1"/>
        </w:numPr>
        <w:jc w:val="both"/>
      </w:pPr>
      <w:r>
        <w:t>Sprejová (povrchová) koagulace</w:t>
      </w:r>
    </w:p>
    <w:p w14:paraId="5A4BE33E" w14:textId="77777777" w:rsidR="00C27EDC" w:rsidRDefault="00C27EDC" w:rsidP="00C27EDC">
      <w:pPr>
        <w:pStyle w:val="Odstavecseseznamem"/>
        <w:numPr>
          <w:ilvl w:val="0"/>
          <w:numId w:val="1"/>
        </w:numPr>
        <w:jc w:val="both"/>
      </w:pPr>
      <w:r>
        <w:t>Bipolární módy označovány jako:</w:t>
      </w:r>
    </w:p>
    <w:p w14:paraId="2C59A135" w14:textId="1296DC29" w:rsidR="00C27EDC" w:rsidDel="00585626" w:rsidRDefault="00C27EDC" w:rsidP="00C27EDC">
      <w:pPr>
        <w:pStyle w:val="Odstavecseseznamem"/>
        <w:numPr>
          <w:ilvl w:val="1"/>
          <w:numId w:val="1"/>
        </w:numPr>
        <w:jc w:val="both"/>
        <w:rPr>
          <w:del w:id="11" w:author="Keller Pavel" w:date="2025-08-12T08:48:00Z"/>
        </w:rPr>
      </w:pPr>
      <w:del w:id="12" w:author="Keller Pavel" w:date="2025-08-12T08:48:00Z">
        <w:r w:rsidDel="00585626">
          <w:delText>Bipolární řez</w:delText>
        </w:r>
      </w:del>
    </w:p>
    <w:p w14:paraId="058A4660" w14:textId="77777777" w:rsidR="00C27EDC" w:rsidRDefault="00C27EDC" w:rsidP="00C27EDC">
      <w:pPr>
        <w:pStyle w:val="Odstavecseseznamem"/>
        <w:numPr>
          <w:ilvl w:val="1"/>
          <w:numId w:val="1"/>
        </w:numPr>
        <w:jc w:val="both"/>
      </w:pPr>
      <w:r>
        <w:t>Jemná koagulace</w:t>
      </w:r>
    </w:p>
    <w:p w14:paraId="24BA755E" w14:textId="77777777" w:rsidR="00C27EDC" w:rsidRDefault="00C27EDC" w:rsidP="00C27EDC">
      <w:pPr>
        <w:pStyle w:val="Odstavecseseznamem"/>
        <w:numPr>
          <w:ilvl w:val="1"/>
          <w:numId w:val="1"/>
        </w:numPr>
        <w:jc w:val="both"/>
      </w:pPr>
      <w:r>
        <w:t>Silná koagulace</w:t>
      </w:r>
    </w:p>
    <w:p w14:paraId="20355C3C" w14:textId="77777777" w:rsidR="00C27EDC" w:rsidRPr="009E2146" w:rsidRDefault="00C27EDC" w:rsidP="00C27EDC">
      <w:pPr>
        <w:pStyle w:val="Odstavecseseznamem"/>
        <w:numPr>
          <w:ilvl w:val="0"/>
          <w:numId w:val="1"/>
        </w:numPr>
        <w:jc w:val="both"/>
      </w:pPr>
      <w:r w:rsidRPr="009E2146">
        <w:t>Nejvyšší dosažitelný/aplikovatelný výstupní výkon</w:t>
      </w:r>
      <w:r>
        <w:t xml:space="preserve"> minimálně 120W</w:t>
      </w:r>
      <w:r w:rsidRPr="009E2146">
        <w:t>:</w:t>
      </w:r>
    </w:p>
    <w:p w14:paraId="3A202F68" w14:textId="77777777" w:rsidR="00C27EDC" w:rsidRPr="000970A5" w:rsidRDefault="00C27EDC" w:rsidP="00C27EDC">
      <w:pPr>
        <w:pStyle w:val="Odstavecseseznamem"/>
        <w:numPr>
          <w:ilvl w:val="0"/>
          <w:numId w:val="1"/>
        </w:numPr>
        <w:jc w:val="both"/>
      </w:pPr>
      <w:r>
        <w:t>N</w:t>
      </w:r>
      <w:r w:rsidRPr="000970A5">
        <w:t>astavování úrovní síly/efektu/výkonu pracovních (aplikačních) módů</w:t>
      </w:r>
      <w:r>
        <w:t xml:space="preserve"> minimálně ve 3 úrovních vyjma smíšeného pro řez/koagulaci</w:t>
      </w:r>
    </w:p>
    <w:p w14:paraId="7FC778CD" w14:textId="77777777" w:rsidR="00C27EDC" w:rsidRPr="000970A5" w:rsidRDefault="00C27EDC" w:rsidP="00C27EDC">
      <w:pPr>
        <w:pStyle w:val="Odstavecseseznamem"/>
        <w:numPr>
          <w:ilvl w:val="0"/>
          <w:numId w:val="1"/>
        </w:numPr>
        <w:jc w:val="both"/>
      </w:pPr>
      <w:r w:rsidRPr="000970A5">
        <w:t xml:space="preserve">Výstupní konektory pro připojení minimálně </w:t>
      </w:r>
      <w:r>
        <w:t>2</w:t>
      </w:r>
      <w:r w:rsidRPr="000970A5">
        <w:t xml:space="preserve"> pracovních nástrojů současně</w:t>
      </w:r>
    </w:p>
    <w:p w14:paraId="22725061" w14:textId="77777777" w:rsidR="00C27EDC" w:rsidRPr="009E2146" w:rsidRDefault="00C27EDC" w:rsidP="00C27EDC">
      <w:pPr>
        <w:pStyle w:val="Odstavecseseznamem"/>
        <w:numPr>
          <w:ilvl w:val="1"/>
          <w:numId w:val="1"/>
        </w:numPr>
        <w:jc w:val="both"/>
      </w:pPr>
      <w:r w:rsidRPr="009E2146">
        <w:t xml:space="preserve">Požadovaná konfigurace výstupních konektorů – </w:t>
      </w:r>
      <w:r>
        <w:t>1</w:t>
      </w:r>
      <w:r w:rsidRPr="009E2146">
        <w:t xml:space="preserve">x mono a </w:t>
      </w:r>
      <w:r>
        <w:t>1</w:t>
      </w:r>
      <w:r w:rsidRPr="009E2146">
        <w:t>x bi</w:t>
      </w:r>
    </w:p>
    <w:p w14:paraId="16824F1D" w14:textId="77777777" w:rsidR="00C27EDC" w:rsidRPr="009E2146" w:rsidRDefault="00C27EDC" w:rsidP="00C27EDC">
      <w:pPr>
        <w:pStyle w:val="Odstavecseseznamem"/>
        <w:numPr>
          <w:ilvl w:val="0"/>
          <w:numId w:val="1"/>
        </w:numPr>
        <w:jc w:val="both"/>
      </w:pPr>
      <w:r w:rsidRPr="009E2146">
        <w:t>Automatické rozpoznávání připojených elektrod s automatickým načtením doporučených či naposledy použitých voleb a nastavení (někdy označováno jako systém Plug &amp; Play), toto nesmí znemožňovat přenastavení parametrů pro daný nástroj</w:t>
      </w:r>
    </w:p>
    <w:p w14:paraId="2021D604" w14:textId="77777777" w:rsidR="00C27EDC" w:rsidRPr="009E2146" w:rsidRDefault="00C27EDC" w:rsidP="00C27EDC">
      <w:pPr>
        <w:pStyle w:val="Odstavecseseznamem"/>
        <w:numPr>
          <w:ilvl w:val="0"/>
          <w:numId w:val="1"/>
        </w:numPr>
        <w:jc w:val="both"/>
      </w:pPr>
      <w:r w:rsidRPr="009E2146">
        <w:t>Aktivace / spuštění musí být možné pomocí ručního spínače, nožního spínače, funkce autostart-stop (automatizovaná funkce nevyžadující sepnutí dalšího spínače pro spuštění vysokofrekvenční energie), dostupnost těchto tří možností dle druhu režimu/módu a pracovního nástroje</w:t>
      </w:r>
    </w:p>
    <w:p w14:paraId="4D1C200F" w14:textId="77777777" w:rsidR="00C27EDC" w:rsidRPr="009E2146" w:rsidRDefault="00C27EDC" w:rsidP="00C27EDC">
      <w:pPr>
        <w:pStyle w:val="Odstavecseseznamem"/>
        <w:numPr>
          <w:ilvl w:val="0"/>
          <w:numId w:val="1"/>
        </w:numPr>
        <w:jc w:val="both"/>
      </w:pPr>
      <w:r w:rsidRPr="009E2146">
        <w:t xml:space="preserve">Aktivní systém kontinuálního monitoringu kvality spoje neutrální elektrody s pacientem s kontrolou vodivosti přechodu kůže-elektroda a zamezení aplikace vysokofrekvenční energie </w:t>
      </w:r>
      <w:r w:rsidRPr="009E2146">
        <w:lastRenderedPageBreak/>
        <w:t>v případě rizika nedostatečného rozložení energie na plochu neutrální elektrody jako systém eliminace vzniku popálenin pacienta průchodem velké energie přes malou plochu (průřez) na přechodu vnitřního (přístrojového) a vnějšího (pacientského) elektrického okruhu čili vzniku koagulace na nepracovní části elektrického okruhu</w:t>
      </w:r>
    </w:p>
    <w:p w14:paraId="4B06B9AA" w14:textId="77777777" w:rsidR="00C27EDC" w:rsidRPr="009E2146" w:rsidRDefault="00C27EDC" w:rsidP="00C27EDC">
      <w:pPr>
        <w:pStyle w:val="Odstavecseseznamem"/>
        <w:numPr>
          <w:ilvl w:val="0"/>
          <w:numId w:val="1"/>
        </w:numPr>
        <w:jc w:val="both"/>
      </w:pPr>
      <w:r w:rsidRPr="009E2146">
        <w:t>Systém využívající jednorázové neutrální elektrody tzv. dělené (dvousekční), tvarový profil vodivých plátů napomáhající plošnému rozložení energie tj. bez vnějších rohů čili namísto vnějšího ostrého rohu musí být realizován výrazný rádius (oblý roh)</w:t>
      </w:r>
    </w:p>
    <w:p w14:paraId="5C0D7CE8" w14:textId="130374BC" w:rsidR="00C27EDC" w:rsidRPr="009E2146" w:rsidDel="00585626" w:rsidRDefault="00C27EDC" w:rsidP="00C27EDC">
      <w:pPr>
        <w:pStyle w:val="Odstavecseseznamem"/>
        <w:numPr>
          <w:ilvl w:val="0"/>
          <w:numId w:val="1"/>
        </w:numPr>
        <w:jc w:val="both"/>
        <w:rPr>
          <w:del w:id="13" w:author="Keller Pavel" w:date="2025-08-12T08:47:00Z"/>
        </w:rPr>
      </w:pPr>
      <w:del w:id="14" w:author="Keller Pavel" w:date="2025-08-12T08:47:00Z">
        <w:r w:rsidRPr="009E2146" w:rsidDel="00585626">
          <w:delText>Zobrazování a ovládání nastavení přístroje prostřednictvím dotykového barevného displeje s vyšší odolností proti rozbití či poškrábání a dezinfekčním prostředkům používaných v prostředí operačních sálů s úhlopříčkou minimálně 7 palců</w:delText>
        </w:r>
      </w:del>
    </w:p>
    <w:p w14:paraId="0C7DBB6F" w14:textId="77777777" w:rsidR="00C27EDC" w:rsidRPr="009E2146" w:rsidRDefault="00C27EDC" w:rsidP="00C27EDC">
      <w:pPr>
        <w:pStyle w:val="Odstavecseseznamem"/>
        <w:numPr>
          <w:ilvl w:val="0"/>
          <w:numId w:val="1"/>
        </w:numPr>
        <w:jc w:val="both"/>
      </w:pPr>
      <w:r w:rsidRPr="000970A5">
        <w:t>Vizuální a akustická alarmová oznámení včetně textových instrukcí k provedení nápravy nedostatku</w:t>
      </w:r>
    </w:p>
    <w:p w14:paraId="4E8C3B0F" w14:textId="77777777" w:rsidR="00C27EDC" w:rsidRPr="009E2146" w:rsidRDefault="00C27EDC" w:rsidP="00C27EDC">
      <w:pPr>
        <w:pStyle w:val="Odstavecseseznamem"/>
        <w:numPr>
          <w:ilvl w:val="0"/>
          <w:numId w:val="1"/>
        </w:numPr>
        <w:jc w:val="both"/>
      </w:pPr>
      <w:r w:rsidRPr="009E2146">
        <w:t>Nastavitelná hlasitost akustických signálů</w:t>
      </w:r>
    </w:p>
    <w:p w14:paraId="74C28EF4" w14:textId="77777777" w:rsidR="00C27EDC" w:rsidRPr="009E2146" w:rsidRDefault="00C27EDC" w:rsidP="00C27EDC">
      <w:pPr>
        <w:pStyle w:val="Odstavecseseznamem"/>
        <w:numPr>
          <w:ilvl w:val="0"/>
          <w:numId w:val="1"/>
        </w:numPr>
        <w:jc w:val="both"/>
      </w:pPr>
      <w:r w:rsidRPr="009E2146">
        <w:t>Zobrazované texty a popisky v českém jazyce</w:t>
      </w:r>
    </w:p>
    <w:p w14:paraId="66F3250B" w14:textId="77777777" w:rsidR="00C27EDC" w:rsidRDefault="00C27EDC" w:rsidP="00C27EDC">
      <w:pPr>
        <w:pStyle w:val="Odstavecseseznamem"/>
        <w:numPr>
          <w:ilvl w:val="0"/>
          <w:numId w:val="1"/>
        </w:numPr>
        <w:jc w:val="both"/>
      </w:pPr>
      <w:r w:rsidRPr="000970A5">
        <w:t>Použitelnost/připojitelnost/dostupnost resterilizovatelné neutrální elektrody</w:t>
      </w:r>
    </w:p>
    <w:p w14:paraId="18E10152" w14:textId="77777777" w:rsidR="00C27EDC" w:rsidRPr="00374813" w:rsidRDefault="00C27EDC" w:rsidP="00C27EDC">
      <w:pPr>
        <w:pStyle w:val="Odstavecseseznamem"/>
        <w:numPr>
          <w:ilvl w:val="0"/>
          <w:numId w:val="1"/>
        </w:numPr>
        <w:jc w:val="both"/>
      </w:pPr>
      <w:r w:rsidRPr="00374813">
        <w:t xml:space="preserve">Příslušenství </w:t>
      </w:r>
      <w:r>
        <w:t>a</w:t>
      </w:r>
      <w:r w:rsidRPr="00374813">
        <w:t xml:space="preserve"> </w:t>
      </w:r>
      <w:r>
        <w:t xml:space="preserve">základní </w:t>
      </w:r>
      <w:r w:rsidRPr="00374813">
        <w:t xml:space="preserve">spotřební materiál </w:t>
      </w:r>
      <w:r>
        <w:t>v počtu</w:t>
      </w:r>
      <w:r w:rsidRPr="00374813">
        <w:t xml:space="preserve"> minimálně:</w:t>
      </w:r>
    </w:p>
    <w:p w14:paraId="0AFC76F7" w14:textId="77777777" w:rsidR="00C27EDC" w:rsidRPr="000970A5" w:rsidRDefault="00C27EDC" w:rsidP="00C27EDC">
      <w:pPr>
        <w:pStyle w:val="Odstavecseseznamem"/>
        <w:numPr>
          <w:ilvl w:val="1"/>
          <w:numId w:val="1"/>
        </w:numPr>
        <w:tabs>
          <w:tab w:val="left" w:leader="dot" w:pos="2835"/>
        </w:tabs>
      </w:pPr>
      <w:r>
        <w:t>1</w:t>
      </w:r>
      <w:r w:rsidRPr="00B7103B">
        <w:t xml:space="preserve"> ks</w:t>
      </w:r>
      <w:r>
        <w:t xml:space="preserve"> - </w:t>
      </w:r>
      <w:r w:rsidRPr="009E2146">
        <w:t>dvoupedálový nožní ovladač pro spouštění bipolárních i monopolárních režimů</w:t>
      </w:r>
      <w:r w:rsidRPr="000970A5">
        <w:t xml:space="preserve"> řezu a koagulace, tlačítko pro přepínání módů či programů</w:t>
      </w:r>
    </w:p>
    <w:p w14:paraId="126CA2D9" w14:textId="77777777" w:rsidR="00C27EDC" w:rsidRPr="000970A5" w:rsidRDefault="00C27EDC" w:rsidP="00C27EDC">
      <w:pPr>
        <w:pStyle w:val="Odstavecseseznamem"/>
        <w:numPr>
          <w:ilvl w:val="1"/>
          <w:numId w:val="1"/>
        </w:numPr>
        <w:tabs>
          <w:tab w:val="left" w:leader="dot" w:pos="2835"/>
        </w:tabs>
      </w:pPr>
      <w:r>
        <w:t>20</w:t>
      </w:r>
      <w:r w:rsidRPr="00B7103B">
        <w:t xml:space="preserve"> ks</w:t>
      </w:r>
      <w:r>
        <w:t xml:space="preserve"> - </w:t>
      </w:r>
      <w:r w:rsidRPr="009E2146">
        <w:t>jednorázových dělených neutrálních elektrod</w:t>
      </w:r>
    </w:p>
    <w:p w14:paraId="6CB00C63" w14:textId="77777777" w:rsidR="00C27EDC" w:rsidRPr="009E2146" w:rsidRDefault="00C27EDC" w:rsidP="00C27EDC">
      <w:pPr>
        <w:pStyle w:val="Odstavecseseznamem"/>
        <w:numPr>
          <w:ilvl w:val="1"/>
          <w:numId w:val="1"/>
        </w:numPr>
        <w:tabs>
          <w:tab w:val="left" w:leader="dot" w:pos="2835"/>
        </w:tabs>
      </w:pPr>
      <w:r>
        <w:t>2</w:t>
      </w:r>
      <w:r w:rsidRPr="00B7103B">
        <w:t xml:space="preserve"> ks</w:t>
      </w:r>
      <w:r>
        <w:t xml:space="preserve"> - </w:t>
      </w:r>
      <w:r w:rsidRPr="009E2146">
        <w:t>kabel pro jednorázové neutrální elektrody</w:t>
      </w:r>
    </w:p>
    <w:p w14:paraId="6A483CB8" w14:textId="0717F4F2" w:rsidR="00EB0F94" w:rsidRPr="007A2980" w:rsidRDefault="00EB0F94" w:rsidP="00C27EDC">
      <w:pPr>
        <w:keepNext/>
        <w:spacing w:after="0"/>
        <w:rPr>
          <w:b/>
          <w:sz w:val="24"/>
        </w:rPr>
      </w:pPr>
      <w:r w:rsidRPr="00BD79B0">
        <w:rPr>
          <w:b/>
          <w:sz w:val="24"/>
        </w:rPr>
        <w:t>Z</w:t>
      </w:r>
      <w:r>
        <w:rPr>
          <w:b/>
          <w:sz w:val="24"/>
        </w:rPr>
        <w:t>áznamové zařízení</w:t>
      </w:r>
    </w:p>
    <w:p w14:paraId="704E5873" w14:textId="77777777" w:rsidR="00EB0F94" w:rsidRDefault="00EB0F94" w:rsidP="00EB0F94">
      <w:pPr>
        <w:pStyle w:val="Odstavecseseznamem"/>
        <w:numPr>
          <w:ilvl w:val="0"/>
          <w:numId w:val="1"/>
        </w:numPr>
      </w:pPr>
      <w:r>
        <w:t>Nahrávání videosnímků v rozlišení minimálně 1920x1080</w:t>
      </w:r>
    </w:p>
    <w:p w14:paraId="08A42C6A" w14:textId="77777777" w:rsidR="00EB0F94" w:rsidRDefault="00EB0F94" w:rsidP="00EB0F94">
      <w:pPr>
        <w:pStyle w:val="Odstavecseseznamem"/>
        <w:numPr>
          <w:ilvl w:val="0"/>
          <w:numId w:val="1"/>
        </w:numPr>
      </w:pPr>
      <w:r>
        <w:t>Záznam fotografií a videosnímků na interní paměťové médium s kapacitou minimálně 1 TB</w:t>
      </w:r>
    </w:p>
    <w:p w14:paraId="1D48A312" w14:textId="77777777" w:rsidR="00EB0F94" w:rsidRDefault="00EB0F94" w:rsidP="00EB0F94">
      <w:pPr>
        <w:pStyle w:val="Odstavecseseznamem"/>
        <w:numPr>
          <w:ilvl w:val="0"/>
          <w:numId w:val="1"/>
        </w:numPr>
      </w:pPr>
      <w:r>
        <w:t>Záznamy včetně pacientských i klinických údajů s možností anonymizace</w:t>
      </w:r>
    </w:p>
    <w:p w14:paraId="06A4A4BC" w14:textId="77777777" w:rsidR="00EB0F94" w:rsidRDefault="00EB0F94" w:rsidP="00EB0F94">
      <w:pPr>
        <w:pStyle w:val="Odstavecseseznamem"/>
        <w:numPr>
          <w:ilvl w:val="0"/>
          <w:numId w:val="1"/>
        </w:numPr>
      </w:pPr>
      <w:r>
        <w:t>DICOM rozhraní pro archivaci obrazové dokumentace v PACS a získávání pacientských dat z worklist serveru</w:t>
      </w:r>
    </w:p>
    <w:p w14:paraId="755086CD" w14:textId="77777777" w:rsidR="00EB0F94" w:rsidRDefault="00EB0F94" w:rsidP="00EB0F94">
      <w:pPr>
        <w:pStyle w:val="Odstavecseseznamem"/>
        <w:numPr>
          <w:ilvl w:val="0"/>
          <w:numId w:val="1"/>
        </w:numPr>
      </w:pPr>
      <w:r>
        <w:t>Propojení s nemocničním informačním systémem pro předávání statických snímků do pacientské dokumentace</w:t>
      </w:r>
    </w:p>
    <w:p w14:paraId="2D5063C1" w14:textId="77777777" w:rsidR="00EB0F94" w:rsidRDefault="00EB0F94" w:rsidP="00EB0F94">
      <w:pPr>
        <w:pStyle w:val="Odstavecseseznamem"/>
        <w:numPr>
          <w:ilvl w:val="0"/>
          <w:numId w:val="1"/>
        </w:numPr>
      </w:pPr>
      <w:r>
        <w:t xml:space="preserve">Export obrazových záznamů na externí paměťové médium </w:t>
      </w:r>
    </w:p>
    <w:p w14:paraId="4343ECE0" w14:textId="3DE22F83" w:rsidR="000C05FB" w:rsidRPr="007A2980" w:rsidRDefault="000C05FB" w:rsidP="00C27EDC">
      <w:pPr>
        <w:keepNext/>
        <w:spacing w:after="0"/>
        <w:rPr>
          <w:b/>
          <w:sz w:val="24"/>
        </w:rPr>
      </w:pPr>
      <w:r w:rsidRPr="000C05FB">
        <w:rPr>
          <w:b/>
          <w:sz w:val="24"/>
        </w:rPr>
        <w:t>Přístrojový vozík</w:t>
      </w:r>
    </w:p>
    <w:p w14:paraId="1FE337B3" w14:textId="77777777" w:rsidR="009734F2" w:rsidRDefault="009734F2" w:rsidP="009734F2">
      <w:pPr>
        <w:pStyle w:val="Odstavecseseznamem"/>
        <w:numPr>
          <w:ilvl w:val="0"/>
          <w:numId w:val="1"/>
        </w:numPr>
      </w:pPr>
      <w:r>
        <w:t xml:space="preserve">Vhodný pro umístění </w:t>
      </w:r>
      <w:r w:rsidR="007F3A38">
        <w:t xml:space="preserve">všech </w:t>
      </w:r>
      <w:r>
        <w:t>přístrojů</w:t>
      </w:r>
      <w:r w:rsidR="007F3A38">
        <w:t xml:space="preserve"> sestavy</w:t>
      </w:r>
    </w:p>
    <w:p w14:paraId="38D70937" w14:textId="412F945A" w:rsidR="00593ED7" w:rsidRDefault="00593ED7" w:rsidP="00593ED7">
      <w:pPr>
        <w:pStyle w:val="Odstavecseseznamem"/>
        <w:numPr>
          <w:ilvl w:val="0"/>
          <w:numId w:val="1"/>
        </w:numPr>
      </w:pPr>
      <w:r>
        <w:t xml:space="preserve">Minimálně jedna volná police pro jeden přístroj (např. </w:t>
      </w:r>
      <w:r w:rsidR="007C7E30">
        <w:t>elektrokoagulace</w:t>
      </w:r>
      <w:r>
        <w:t>)</w:t>
      </w:r>
    </w:p>
    <w:p w14:paraId="6ADC9E33" w14:textId="77777777" w:rsidR="007F3A38" w:rsidRDefault="007F3A38" w:rsidP="007F3A38">
      <w:pPr>
        <w:pStyle w:val="Odstavecseseznamem"/>
        <w:numPr>
          <w:ilvl w:val="0"/>
          <w:numId w:val="1"/>
        </w:numPr>
      </w:pPr>
      <w:r>
        <w:t>Izolační transformátor</w:t>
      </w:r>
    </w:p>
    <w:p w14:paraId="341074E3" w14:textId="2A8BB4C6" w:rsidR="00020302" w:rsidRDefault="00020302" w:rsidP="007F3A38">
      <w:pPr>
        <w:pStyle w:val="Odstavecseseznamem"/>
        <w:numPr>
          <w:ilvl w:val="0"/>
          <w:numId w:val="1"/>
        </w:numPr>
      </w:pPr>
      <w:r>
        <w:t>Centrální vypínač elektrického napájení všech komponent</w:t>
      </w:r>
    </w:p>
    <w:p w14:paraId="2CADF201" w14:textId="047FC0B4" w:rsidR="007F3A38" w:rsidRDefault="007F3A38" w:rsidP="007F3A38">
      <w:pPr>
        <w:pStyle w:val="Odstavecseseznamem"/>
        <w:numPr>
          <w:ilvl w:val="0"/>
          <w:numId w:val="1"/>
        </w:numPr>
      </w:pPr>
      <w:r>
        <w:t>4 pojízdná kolečka, minimálně 2 z nich bržděná</w:t>
      </w:r>
    </w:p>
    <w:p w14:paraId="2829E45C" w14:textId="77777777" w:rsidR="007F3A38" w:rsidRDefault="007F3A38" w:rsidP="007F3A38">
      <w:pPr>
        <w:pStyle w:val="Odstavecseseznamem"/>
        <w:numPr>
          <w:ilvl w:val="0"/>
          <w:numId w:val="1"/>
        </w:numPr>
      </w:pPr>
      <w:r>
        <w:t>Zásuvka na klávesnici pro ovládání kamerové jednotky</w:t>
      </w:r>
    </w:p>
    <w:p w14:paraId="527C7459" w14:textId="35BA49CC" w:rsidR="00853195" w:rsidRDefault="00853195" w:rsidP="007F3A38">
      <w:pPr>
        <w:pStyle w:val="Odstavecseseznamem"/>
        <w:numPr>
          <w:ilvl w:val="0"/>
          <w:numId w:val="1"/>
        </w:numPr>
      </w:pPr>
      <w:r>
        <w:t>P</w:t>
      </w:r>
      <w:r w:rsidRPr="00853195">
        <w:t>ohybliv</w:t>
      </w:r>
      <w:r>
        <w:t>é</w:t>
      </w:r>
      <w:r w:rsidRPr="00853195">
        <w:t xml:space="preserve"> </w:t>
      </w:r>
      <w:r>
        <w:t xml:space="preserve">kloubové rameno pro </w:t>
      </w:r>
      <w:r w:rsidRPr="00853195">
        <w:t>drž</w:t>
      </w:r>
      <w:r>
        <w:t>ení a nastavení pozice</w:t>
      </w:r>
      <w:r w:rsidRPr="00853195">
        <w:t xml:space="preserve"> </w:t>
      </w:r>
      <w:r>
        <w:t>monitoru</w:t>
      </w:r>
    </w:p>
    <w:p w14:paraId="77FD903A" w14:textId="64EC260C" w:rsidR="007F3A38" w:rsidRDefault="007F3A38" w:rsidP="007F3A38">
      <w:pPr>
        <w:pStyle w:val="Odstavecseseznamem"/>
        <w:numPr>
          <w:ilvl w:val="0"/>
          <w:numId w:val="1"/>
        </w:numPr>
      </w:pPr>
      <w:r>
        <w:t xml:space="preserve">Lišta pro připevnění odpadní nádoby </w:t>
      </w:r>
    </w:p>
    <w:p w14:paraId="1B321E3E" w14:textId="31665528" w:rsidR="00853195" w:rsidRDefault="00853195" w:rsidP="007F3A38">
      <w:pPr>
        <w:pStyle w:val="Odstavecseseznamem"/>
        <w:numPr>
          <w:ilvl w:val="0"/>
          <w:numId w:val="1"/>
        </w:numPr>
      </w:pPr>
      <w:r>
        <w:t>Držák pro minimálně dva endoskopy</w:t>
      </w:r>
    </w:p>
    <w:p w14:paraId="5592FECD" w14:textId="46ADF8E4" w:rsidR="007F3A38" w:rsidRDefault="007F3A38" w:rsidP="007F3A38">
      <w:pPr>
        <w:pStyle w:val="Odstavecseseznamem"/>
        <w:numPr>
          <w:ilvl w:val="0"/>
          <w:numId w:val="1"/>
        </w:numPr>
      </w:pPr>
      <w:r>
        <w:t>Manipulační madla</w:t>
      </w:r>
    </w:p>
    <w:p w14:paraId="0345D086" w14:textId="77777777" w:rsidR="007F3A38" w:rsidRDefault="007F3A38" w:rsidP="007F3A38">
      <w:pPr>
        <w:pStyle w:val="Odstavecseseznamem"/>
        <w:numPr>
          <w:ilvl w:val="0"/>
          <w:numId w:val="1"/>
        </w:numPr>
      </w:pPr>
      <w:r>
        <w:t>Antistatická povrchová úprava</w:t>
      </w:r>
    </w:p>
    <w:p w14:paraId="285717AE" w14:textId="71B66663" w:rsidR="00BE1532" w:rsidRDefault="00BE1532" w:rsidP="0034767B">
      <w:pPr>
        <w:jc w:val="both"/>
        <w:rPr>
          <w:rFonts w:cstheme="minorHAnsi"/>
          <w:b/>
          <w:sz w:val="24"/>
        </w:rPr>
      </w:pPr>
    </w:p>
    <w:p w14:paraId="49E4F4F1" w14:textId="1D1418CB" w:rsidR="00455C1A" w:rsidRPr="007A2980" w:rsidRDefault="00455C1A" w:rsidP="00C27EDC">
      <w:pPr>
        <w:keepNext/>
        <w:spacing w:after="0"/>
        <w:rPr>
          <w:b/>
          <w:sz w:val="24"/>
        </w:rPr>
      </w:pPr>
      <w:r>
        <w:rPr>
          <w:b/>
          <w:sz w:val="24"/>
        </w:rPr>
        <w:lastRenderedPageBreak/>
        <w:t>V</w:t>
      </w:r>
      <w:r w:rsidRPr="00DD64F9">
        <w:rPr>
          <w:b/>
          <w:sz w:val="24"/>
        </w:rPr>
        <w:t>ideogastroskop</w:t>
      </w:r>
    </w:p>
    <w:p w14:paraId="6F9590D3" w14:textId="77777777" w:rsidR="00455C1A" w:rsidRDefault="00455C1A" w:rsidP="00455C1A">
      <w:pPr>
        <w:pStyle w:val="Odstavecseseznamem"/>
        <w:numPr>
          <w:ilvl w:val="0"/>
          <w:numId w:val="1"/>
        </w:numPr>
      </w:pPr>
      <w:r>
        <w:t>Snímaní obrazu v rozlišení minimálně 1920x1080</w:t>
      </w:r>
    </w:p>
    <w:p w14:paraId="57E1CF3C" w14:textId="77777777" w:rsidR="00455C1A" w:rsidRDefault="00455C1A" w:rsidP="00455C1A">
      <w:pPr>
        <w:pStyle w:val="Odstavecseseznamem"/>
        <w:numPr>
          <w:ilvl w:val="0"/>
          <w:numId w:val="1"/>
        </w:numPr>
      </w:pPr>
      <w:r>
        <w:t xml:space="preserve">Podpora </w:t>
      </w:r>
      <w:r w:rsidRPr="00A41D74">
        <w:t>úzkopásmového selektivního barevného zobrazení</w:t>
      </w:r>
    </w:p>
    <w:p w14:paraId="0CD80FE2" w14:textId="77777777" w:rsidR="00455C1A" w:rsidRDefault="00455C1A" w:rsidP="00455C1A">
      <w:pPr>
        <w:pStyle w:val="Odstavecseseznamem"/>
        <w:numPr>
          <w:ilvl w:val="0"/>
          <w:numId w:val="1"/>
        </w:numPr>
      </w:pPr>
      <w:r>
        <w:t>Jednosvazkový konektor tj. připojení endoskopu pro přenos světla a videosignálu přes jeden společný konektor</w:t>
      </w:r>
    </w:p>
    <w:p w14:paraId="57E617D5" w14:textId="77777777" w:rsidR="00455C1A" w:rsidRDefault="00455C1A" w:rsidP="00455C1A">
      <w:pPr>
        <w:pStyle w:val="Odstavecseseznamem"/>
        <w:numPr>
          <w:ilvl w:val="0"/>
          <w:numId w:val="1"/>
        </w:numPr>
      </w:pPr>
      <w:r>
        <w:t>Optický systém:</w:t>
      </w:r>
    </w:p>
    <w:p w14:paraId="312D3234" w14:textId="77777777" w:rsidR="00455C1A" w:rsidRDefault="00455C1A" w:rsidP="00455C1A">
      <w:pPr>
        <w:pStyle w:val="Odstavecseseznamem"/>
        <w:numPr>
          <w:ilvl w:val="1"/>
          <w:numId w:val="1"/>
        </w:numPr>
      </w:pPr>
      <w:r>
        <w:t>zorné pole minimálně 140°</w:t>
      </w:r>
    </w:p>
    <w:p w14:paraId="2DEBB6FB" w14:textId="77777777" w:rsidR="00455C1A" w:rsidRDefault="00455C1A" w:rsidP="00455C1A">
      <w:pPr>
        <w:pStyle w:val="Odstavecseseznamem"/>
        <w:numPr>
          <w:ilvl w:val="1"/>
          <w:numId w:val="1"/>
        </w:numPr>
      </w:pPr>
      <w:r>
        <w:t>směr pohledu přímý pohled</w:t>
      </w:r>
    </w:p>
    <w:p w14:paraId="46D7769A" w14:textId="77777777" w:rsidR="00455C1A" w:rsidRDefault="00455C1A" w:rsidP="00455C1A">
      <w:pPr>
        <w:pStyle w:val="Odstavecseseznamem"/>
        <w:numPr>
          <w:ilvl w:val="1"/>
          <w:numId w:val="1"/>
        </w:numPr>
      </w:pPr>
      <w:r>
        <w:t>hloubka ostrosti minimálně 3,0 – 100,0 mm</w:t>
      </w:r>
    </w:p>
    <w:p w14:paraId="52EDCD5B" w14:textId="77777777" w:rsidR="00455C1A" w:rsidRDefault="00455C1A" w:rsidP="00455C1A">
      <w:pPr>
        <w:pStyle w:val="Odstavecseseznamem"/>
        <w:numPr>
          <w:ilvl w:val="0"/>
          <w:numId w:val="1"/>
        </w:numPr>
      </w:pPr>
      <w:r>
        <w:t>Zaváděcí tubus:</w:t>
      </w:r>
    </w:p>
    <w:p w14:paraId="07EC0CFB" w14:textId="2B17BC09" w:rsidR="00455C1A" w:rsidRDefault="00455C1A" w:rsidP="00455C1A">
      <w:pPr>
        <w:pStyle w:val="Odstavecseseznamem"/>
        <w:numPr>
          <w:ilvl w:val="1"/>
          <w:numId w:val="1"/>
        </w:numPr>
      </w:pPr>
      <w:r>
        <w:t xml:space="preserve">zevní průměr distálního konce maximálně </w:t>
      </w:r>
      <w:del w:id="15" w:author="Keller Pavel" w:date="2025-08-12T08:42:00Z">
        <w:r w:rsidDel="00585626">
          <w:delText>8</w:delText>
        </w:r>
        <w:r w:rsidR="00FC5143" w:rsidDel="00585626">
          <w:delText>,</w:delText>
        </w:r>
      </w:del>
      <w:r w:rsidR="00FC5143">
        <w:t>9</w:t>
      </w:r>
      <w:ins w:id="16" w:author="Keller Pavel" w:date="2025-08-12T08:42:00Z">
        <w:r w:rsidR="00585626">
          <w:t>,2</w:t>
        </w:r>
      </w:ins>
      <w:r>
        <w:t xml:space="preserve"> mm</w:t>
      </w:r>
    </w:p>
    <w:p w14:paraId="05BAA266" w14:textId="7665F514" w:rsidR="00455C1A" w:rsidRDefault="00455C1A" w:rsidP="00455C1A">
      <w:pPr>
        <w:pStyle w:val="Odstavecseseznamem"/>
        <w:numPr>
          <w:ilvl w:val="1"/>
          <w:numId w:val="1"/>
        </w:numPr>
      </w:pPr>
      <w:r>
        <w:t xml:space="preserve">zevní průměr tubusu maximálně </w:t>
      </w:r>
      <w:del w:id="17" w:author="Keller Pavel" w:date="2025-08-12T08:42:00Z">
        <w:r w:rsidR="00670731" w:rsidDel="00585626">
          <w:delText>8</w:delText>
        </w:r>
        <w:r w:rsidDel="00585626">
          <w:delText>,</w:delText>
        </w:r>
      </w:del>
      <w:r>
        <w:t>9</w:t>
      </w:r>
      <w:ins w:id="18" w:author="Keller Pavel" w:date="2025-08-12T08:42:00Z">
        <w:r w:rsidR="00585626">
          <w:t>,2</w:t>
        </w:r>
      </w:ins>
      <w:r>
        <w:t xml:space="preserve"> mm</w:t>
      </w:r>
    </w:p>
    <w:p w14:paraId="63F4D2C8" w14:textId="77777777" w:rsidR="00455C1A" w:rsidRDefault="00455C1A" w:rsidP="00455C1A">
      <w:pPr>
        <w:pStyle w:val="Odstavecseseznamem"/>
        <w:numPr>
          <w:ilvl w:val="1"/>
          <w:numId w:val="1"/>
        </w:numPr>
      </w:pPr>
      <w:r>
        <w:t>pracovní délka minimálně 1030 mm</w:t>
      </w:r>
    </w:p>
    <w:p w14:paraId="4247378B" w14:textId="606A7741" w:rsidR="00455C1A" w:rsidRDefault="00455C1A" w:rsidP="00455C1A">
      <w:pPr>
        <w:pStyle w:val="Odstavecseseznamem"/>
        <w:numPr>
          <w:ilvl w:val="0"/>
          <w:numId w:val="1"/>
        </w:numPr>
      </w:pPr>
      <w:r>
        <w:t>Pracovní kanál – vnitřní průměr minimálně 2</w:t>
      </w:r>
      <w:r w:rsidR="00FC5143">
        <w:t>,8</w:t>
      </w:r>
      <w:r>
        <w:t xml:space="preserve"> mm</w:t>
      </w:r>
    </w:p>
    <w:p w14:paraId="412AB71F" w14:textId="77777777" w:rsidR="00455C1A" w:rsidRDefault="00455C1A" w:rsidP="00455C1A">
      <w:pPr>
        <w:pStyle w:val="Odstavecseseznamem"/>
        <w:numPr>
          <w:ilvl w:val="0"/>
          <w:numId w:val="1"/>
        </w:numPr>
      </w:pPr>
      <w:r>
        <w:t>Ohybová část – rozsah angulace:</w:t>
      </w:r>
    </w:p>
    <w:p w14:paraId="1EC0021F" w14:textId="77777777" w:rsidR="00455C1A" w:rsidRDefault="00455C1A" w:rsidP="00455C1A">
      <w:pPr>
        <w:pStyle w:val="Odstavecseseznamem"/>
        <w:numPr>
          <w:ilvl w:val="1"/>
          <w:numId w:val="1"/>
        </w:numPr>
      </w:pPr>
      <w:r>
        <w:t>nahoru minimálně 210°</w:t>
      </w:r>
    </w:p>
    <w:p w14:paraId="471E1B47" w14:textId="77777777" w:rsidR="00455C1A" w:rsidRDefault="00455C1A" w:rsidP="00455C1A">
      <w:pPr>
        <w:pStyle w:val="Odstavecseseznamem"/>
        <w:numPr>
          <w:ilvl w:val="1"/>
          <w:numId w:val="1"/>
        </w:numPr>
      </w:pPr>
      <w:r>
        <w:t>dolů minimálně 90°</w:t>
      </w:r>
    </w:p>
    <w:p w14:paraId="69095F96" w14:textId="77777777" w:rsidR="00455C1A" w:rsidRDefault="00455C1A" w:rsidP="00455C1A">
      <w:pPr>
        <w:pStyle w:val="Odstavecseseznamem"/>
        <w:numPr>
          <w:ilvl w:val="1"/>
          <w:numId w:val="1"/>
        </w:numPr>
      </w:pPr>
      <w:r>
        <w:t>doprava minimálně 100°</w:t>
      </w:r>
    </w:p>
    <w:p w14:paraId="27A4F3CE" w14:textId="2B33FCB7" w:rsidR="00455C1A" w:rsidRDefault="00455C1A" w:rsidP="00455C1A">
      <w:pPr>
        <w:pStyle w:val="Odstavecseseznamem"/>
        <w:numPr>
          <w:ilvl w:val="1"/>
          <w:numId w:val="1"/>
        </w:numPr>
      </w:pPr>
      <w:r>
        <w:t>doleva minimálně 100°</w:t>
      </w:r>
    </w:p>
    <w:p w14:paraId="0472B015" w14:textId="5E1B1A3E" w:rsidR="00FC5143" w:rsidRDefault="00FC5143" w:rsidP="006D673F">
      <w:pPr>
        <w:pStyle w:val="Odstavecseseznamem"/>
        <w:numPr>
          <w:ilvl w:val="0"/>
          <w:numId w:val="1"/>
        </w:numPr>
      </w:pPr>
      <w:r w:rsidRPr="00FC5143">
        <w:t>S přídavným oplachovým kanálem</w:t>
      </w:r>
    </w:p>
    <w:p w14:paraId="346DDE2F" w14:textId="77777777" w:rsidR="00455C1A" w:rsidRDefault="00455C1A" w:rsidP="00DD64F9">
      <w:pPr>
        <w:spacing w:after="0"/>
        <w:rPr>
          <w:b/>
          <w:sz w:val="24"/>
        </w:rPr>
      </w:pPr>
    </w:p>
    <w:p w14:paraId="75F17508" w14:textId="17CC8B99" w:rsidR="00455C1A" w:rsidRPr="007A2980" w:rsidRDefault="00455C1A" w:rsidP="00C27EDC">
      <w:pPr>
        <w:keepNext/>
        <w:spacing w:after="0"/>
        <w:rPr>
          <w:b/>
          <w:sz w:val="24"/>
        </w:rPr>
      </w:pPr>
      <w:r>
        <w:rPr>
          <w:b/>
          <w:sz w:val="24"/>
        </w:rPr>
        <w:t>V</w:t>
      </w:r>
      <w:r w:rsidRPr="00DD64F9">
        <w:rPr>
          <w:b/>
          <w:sz w:val="24"/>
        </w:rPr>
        <w:t>ideogastroskop</w:t>
      </w:r>
      <w:r>
        <w:rPr>
          <w:b/>
          <w:sz w:val="24"/>
        </w:rPr>
        <w:t xml:space="preserve"> - tenký</w:t>
      </w:r>
    </w:p>
    <w:p w14:paraId="4B23AA71" w14:textId="77777777" w:rsidR="00455C1A" w:rsidRDefault="00455C1A" w:rsidP="00455C1A">
      <w:pPr>
        <w:pStyle w:val="Odstavecseseznamem"/>
        <w:numPr>
          <w:ilvl w:val="0"/>
          <w:numId w:val="1"/>
        </w:numPr>
      </w:pPr>
      <w:r>
        <w:t>Snímaní obrazu v rozlišení minimálně 1920x1080</w:t>
      </w:r>
    </w:p>
    <w:p w14:paraId="324E98AE" w14:textId="77777777" w:rsidR="00455C1A" w:rsidRDefault="00455C1A" w:rsidP="00455C1A">
      <w:pPr>
        <w:pStyle w:val="Odstavecseseznamem"/>
        <w:numPr>
          <w:ilvl w:val="0"/>
          <w:numId w:val="1"/>
        </w:numPr>
      </w:pPr>
      <w:r>
        <w:t xml:space="preserve">Podpora </w:t>
      </w:r>
      <w:r w:rsidRPr="00A41D74">
        <w:t>úzkopásmového selektivního barevného zobrazení</w:t>
      </w:r>
    </w:p>
    <w:p w14:paraId="0C4406B5" w14:textId="77777777" w:rsidR="00455C1A" w:rsidRDefault="00455C1A" w:rsidP="00455C1A">
      <w:pPr>
        <w:pStyle w:val="Odstavecseseznamem"/>
        <w:numPr>
          <w:ilvl w:val="0"/>
          <w:numId w:val="1"/>
        </w:numPr>
      </w:pPr>
      <w:r>
        <w:t>Jednosvazkový konektor tj. připojení endoskopu pro přenos světla a videosignálu přes jeden společný konektor</w:t>
      </w:r>
    </w:p>
    <w:p w14:paraId="28C209C6" w14:textId="77777777" w:rsidR="00455C1A" w:rsidRDefault="00455C1A" w:rsidP="00455C1A">
      <w:pPr>
        <w:pStyle w:val="Odstavecseseznamem"/>
        <w:numPr>
          <w:ilvl w:val="0"/>
          <w:numId w:val="1"/>
        </w:numPr>
      </w:pPr>
      <w:r>
        <w:t>Optický systém:</w:t>
      </w:r>
    </w:p>
    <w:p w14:paraId="36FDB75D" w14:textId="77777777" w:rsidR="00455C1A" w:rsidRDefault="00455C1A" w:rsidP="00455C1A">
      <w:pPr>
        <w:pStyle w:val="Odstavecseseznamem"/>
        <w:numPr>
          <w:ilvl w:val="1"/>
          <w:numId w:val="1"/>
        </w:numPr>
      </w:pPr>
      <w:r>
        <w:t>zorné pole minimálně 140°</w:t>
      </w:r>
    </w:p>
    <w:p w14:paraId="3E703ABC" w14:textId="77777777" w:rsidR="00455C1A" w:rsidRDefault="00455C1A" w:rsidP="00455C1A">
      <w:pPr>
        <w:pStyle w:val="Odstavecseseznamem"/>
        <w:numPr>
          <w:ilvl w:val="1"/>
          <w:numId w:val="1"/>
        </w:numPr>
      </w:pPr>
      <w:r>
        <w:t>směr pohledu přímý pohled</w:t>
      </w:r>
    </w:p>
    <w:p w14:paraId="728A10DD" w14:textId="77777777" w:rsidR="00455C1A" w:rsidRDefault="00455C1A" w:rsidP="00455C1A">
      <w:pPr>
        <w:pStyle w:val="Odstavecseseznamem"/>
        <w:numPr>
          <w:ilvl w:val="1"/>
          <w:numId w:val="1"/>
        </w:numPr>
      </w:pPr>
      <w:r>
        <w:t>hloubka ostrosti minimálně 3,0 – 100,0 mm</w:t>
      </w:r>
    </w:p>
    <w:p w14:paraId="35B5F4EF" w14:textId="77777777" w:rsidR="00455C1A" w:rsidRDefault="00455C1A" w:rsidP="00455C1A">
      <w:pPr>
        <w:pStyle w:val="Odstavecseseznamem"/>
        <w:numPr>
          <w:ilvl w:val="0"/>
          <w:numId w:val="1"/>
        </w:numPr>
      </w:pPr>
      <w:r>
        <w:t>Zaváděcí tubus:</w:t>
      </w:r>
    </w:p>
    <w:p w14:paraId="2082380A" w14:textId="1F8C2A60" w:rsidR="00455C1A" w:rsidRDefault="00455C1A" w:rsidP="00455C1A">
      <w:pPr>
        <w:pStyle w:val="Odstavecseseznamem"/>
        <w:numPr>
          <w:ilvl w:val="1"/>
          <w:numId w:val="1"/>
        </w:numPr>
      </w:pPr>
      <w:r>
        <w:t xml:space="preserve">zevní průměr distálního konce maximálně </w:t>
      </w:r>
      <w:r w:rsidR="00FB0093">
        <w:t>5,8</w:t>
      </w:r>
      <w:r>
        <w:t xml:space="preserve"> mm</w:t>
      </w:r>
    </w:p>
    <w:p w14:paraId="3EAC887D" w14:textId="5F426144" w:rsidR="00455C1A" w:rsidRDefault="00455C1A" w:rsidP="00455C1A">
      <w:pPr>
        <w:pStyle w:val="Odstavecseseznamem"/>
        <w:numPr>
          <w:ilvl w:val="1"/>
          <w:numId w:val="1"/>
        </w:numPr>
      </w:pPr>
      <w:r>
        <w:t xml:space="preserve">zevní průměr tubusu maximálně </w:t>
      </w:r>
      <w:r w:rsidR="00FB0093">
        <w:t>5,9</w:t>
      </w:r>
      <w:r>
        <w:t xml:space="preserve"> mm</w:t>
      </w:r>
    </w:p>
    <w:p w14:paraId="7BFCE75E" w14:textId="77777777" w:rsidR="00455C1A" w:rsidRDefault="00455C1A" w:rsidP="00455C1A">
      <w:pPr>
        <w:pStyle w:val="Odstavecseseznamem"/>
        <w:numPr>
          <w:ilvl w:val="1"/>
          <w:numId w:val="1"/>
        </w:numPr>
      </w:pPr>
      <w:r>
        <w:t>pracovní délka minimálně 1030 mm</w:t>
      </w:r>
    </w:p>
    <w:p w14:paraId="3044F7B0" w14:textId="60D91F27" w:rsidR="00455C1A" w:rsidRDefault="00455C1A" w:rsidP="00455C1A">
      <w:pPr>
        <w:pStyle w:val="Odstavecseseznamem"/>
        <w:numPr>
          <w:ilvl w:val="0"/>
          <w:numId w:val="1"/>
        </w:numPr>
      </w:pPr>
      <w:r>
        <w:t xml:space="preserve">Pracovní kanál – vnitřní průměr minimálně </w:t>
      </w:r>
      <w:r w:rsidR="00FB0093">
        <w:t>2</w:t>
      </w:r>
      <w:r>
        <w:t>,</w:t>
      </w:r>
      <w:del w:id="19" w:author="Keller Pavel" w:date="2025-08-12T08:43:00Z">
        <w:r w:rsidDel="00585626">
          <w:delText xml:space="preserve">2 </w:delText>
        </w:r>
      </w:del>
      <w:ins w:id="20" w:author="Keller Pavel" w:date="2025-08-12T08:43:00Z">
        <w:r w:rsidR="00585626">
          <w:t xml:space="preserve">0 </w:t>
        </w:r>
      </w:ins>
      <w:r>
        <w:t>mm</w:t>
      </w:r>
    </w:p>
    <w:p w14:paraId="60DEDC33" w14:textId="77777777" w:rsidR="00455C1A" w:rsidRDefault="00455C1A" w:rsidP="00455C1A">
      <w:pPr>
        <w:pStyle w:val="Odstavecseseznamem"/>
        <w:numPr>
          <w:ilvl w:val="0"/>
          <w:numId w:val="1"/>
        </w:numPr>
      </w:pPr>
      <w:r>
        <w:t>Ohybová část – rozsah angulace:</w:t>
      </w:r>
    </w:p>
    <w:p w14:paraId="60B27262" w14:textId="77777777" w:rsidR="00455C1A" w:rsidRDefault="00455C1A" w:rsidP="00455C1A">
      <w:pPr>
        <w:pStyle w:val="Odstavecseseznamem"/>
        <w:numPr>
          <w:ilvl w:val="1"/>
          <w:numId w:val="1"/>
        </w:numPr>
      </w:pPr>
      <w:r>
        <w:t>nahoru minimálně 210°</w:t>
      </w:r>
    </w:p>
    <w:p w14:paraId="38DAFBFC" w14:textId="77777777" w:rsidR="00455C1A" w:rsidRDefault="00455C1A" w:rsidP="00455C1A">
      <w:pPr>
        <w:pStyle w:val="Odstavecseseznamem"/>
        <w:numPr>
          <w:ilvl w:val="1"/>
          <w:numId w:val="1"/>
        </w:numPr>
      </w:pPr>
      <w:r>
        <w:t>dolů minimálně 90°</w:t>
      </w:r>
    </w:p>
    <w:p w14:paraId="4401B8FB" w14:textId="77777777" w:rsidR="00455C1A" w:rsidRDefault="00455C1A" w:rsidP="00455C1A">
      <w:pPr>
        <w:pStyle w:val="Odstavecseseznamem"/>
        <w:numPr>
          <w:ilvl w:val="1"/>
          <w:numId w:val="1"/>
        </w:numPr>
      </w:pPr>
      <w:r>
        <w:t>doprava minimálně 100°</w:t>
      </w:r>
    </w:p>
    <w:p w14:paraId="11224523" w14:textId="77777777" w:rsidR="00455C1A" w:rsidRDefault="00455C1A" w:rsidP="00455C1A">
      <w:pPr>
        <w:pStyle w:val="Odstavecseseznamem"/>
        <w:numPr>
          <w:ilvl w:val="1"/>
          <w:numId w:val="1"/>
        </w:numPr>
      </w:pPr>
      <w:r>
        <w:t>doleva minimálně 100°</w:t>
      </w:r>
    </w:p>
    <w:p w14:paraId="73F32FE3" w14:textId="77777777" w:rsidR="00455C1A" w:rsidRDefault="00455C1A" w:rsidP="00DD64F9">
      <w:pPr>
        <w:spacing w:after="0"/>
        <w:rPr>
          <w:b/>
          <w:sz w:val="24"/>
        </w:rPr>
      </w:pPr>
    </w:p>
    <w:p w14:paraId="5FFCD8BD" w14:textId="302E1BF4" w:rsidR="00DD64F9" w:rsidRPr="007A2980" w:rsidRDefault="00CB5246" w:rsidP="00C27EDC">
      <w:pPr>
        <w:keepNext/>
        <w:spacing w:after="0"/>
        <w:rPr>
          <w:b/>
          <w:sz w:val="24"/>
        </w:rPr>
      </w:pPr>
      <w:r>
        <w:rPr>
          <w:b/>
          <w:sz w:val="24"/>
        </w:rPr>
        <w:t>V</w:t>
      </w:r>
      <w:r w:rsidR="00DD64F9" w:rsidRPr="00DD64F9">
        <w:rPr>
          <w:b/>
          <w:sz w:val="24"/>
        </w:rPr>
        <w:t>ideogastroskop</w:t>
      </w:r>
      <w:r>
        <w:rPr>
          <w:b/>
          <w:sz w:val="24"/>
        </w:rPr>
        <w:t xml:space="preserve"> - terapeutický</w:t>
      </w:r>
    </w:p>
    <w:p w14:paraId="23DC38EB" w14:textId="77777777" w:rsidR="00BF4876" w:rsidRDefault="00BF4876" w:rsidP="00BF4876">
      <w:pPr>
        <w:pStyle w:val="Odstavecseseznamem"/>
        <w:numPr>
          <w:ilvl w:val="0"/>
          <w:numId w:val="1"/>
        </w:numPr>
      </w:pPr>
      <w:r>
        <w:t>Snímaní obrazu v rozlišení minimálně 1920x1080</w:t>
      </w:r>
    </w:p>
    <w:p w14:paraId="07E34770" w14:textId="52CCD397" w:rsidR="005C47B2" w:rsidRDefault="005C47B2" w:rsidP="005C47B2">
      <w:pPr>
        <w:pStyle w:val="Odstavecseseznamem"/>
        <w:numPr>
          <w:ilvl w:val="0"/>
          <w:numId w:val="1"/>
        </w:numPr>
      </w:pPr>
      <w:r>
        <w:lastRenderedPageBreak/>
        <w:t xml:space="preserve">Podpora </w:t>
      </w:r>
      <w:r w:rsidRPr="00A41D74">
        <w:t>úzkopásmového selektivního barevného zobrazení</w:t>
      </w:r>
    </w:p>
    <w:p w14:paraId="1FEE0E62" w14:textId="77777777" w:rsidR="00BF4876" w:rsidRDefault="00BF4876" w:rsidP="00BF4876">
      <w:pPr>
        <w:pStyle w:val="Odstavecseseznamem"/>
        <w:numPr>
          <w:ilvl w:val="0"/>
          <w:numId w:val="1"/>
        </w:numPr>
      </w:pPr>
      <w:bookmarkStart w:id="21" w:name="_Hlk109826093"/>
      <w:r>
        <w:t>Jednosvazkový konektor tj. připojení endoskopu pro přenos světla a videosignálu přes jeden společný konektor</w:t>
      </w:r>
    </w:p>
    <w:p w14:paraId="4C5C58ED" w14:textId="4FF85C10" w:rsidR="005C47B2" w:rsidRDefault="005C47B2" w:rsidP="005C47B2">
      <w:pPr>
        <w:pStyle w:val="Odstavecseseznamem"/>
        <w:numPr>
          <w:ilvl w:val="0"/>
          <w:numId w:val="1"/>
        </w:numPr>
      </w:pPr>
      <w:r>
        <w:t>Optický systém:</w:t>
      </w:r>
    </w:p>
    <w:p w14:paraId="0DCC6A2C" w14:textId="20BE00EB" w:rsidR="005C47B2" w:rsidRDefault="005C47B2" w:rsidP="005C47B2">
      <w:pPr>
        <w:pStyle w:val="Odstavecseseznamem"/>
        <w:numPr>
          <w:ilvl w:val="1"/>
          <w:numId w:val="1"/>
        </w:numPr>
      </w:pPr>
      <w:r>
        <w:t>zorné pole minimálně 140°</w:t>
      </w:r>
    </w:p>
    <w:p w14:paraId="7611C6F0" w14:textId="14FAC770" w:rsidR="005C47B2" w:rsidRDefault="005C47B2" w:rsidP="005C47B2">
      <w:pPr>
        <w:pStyle w:val="Odstavecseseznamem"/>
        <w:numPr>
          <w:ilvl w:val="1"/>
          <w:numId w:val="1"/>
        </w:numPr>
      </w:pPr>
      <w:r>
        <w:t>směr pohledu přímý pohled</w:t>
      </w:r>
    </w:p>
    <w:p w14:paraId="2309E4CB" w14:textId="34B2AA05" w:rsidR="005C47B2" w:rsidRDefault="00414175" w:rsidP="005C47B2">
      <w:pPr>
        <w:pStyle w:val="Odstavecseseznamem"/>
        <w:numPr>
          <w:ilvl w:val="1"/>
          <w:numId w:val="1"/>
        </w:numPr>
      </w:pPr>
      <w:r>
        <w:t xml:space="preserve">hloubka ostrosti </w:t>
      </w:r>
      <w:r w:rsidR="005C47B2">
        <w:t xml:space="preserve">minimálně </w:t>
      </w:r>
      <w:r w:rsidR="000258BA">
        <w:t>3</w:t>
      </w:r>
      <w:r w:rsidR="005C47B2">
        <w:t>,0 – 100,0 mm</w:t>
      </w:r>
    </w:p>
    <w:p w14:paraId="4D9B001C" w14:textId="795A3BC5" w:rsidR="005C47B2" w:rsidRDefault="005C47B2" w:rsidP="005C47B2">
      <w:pPr>
        <w:pStyle w:val="Odstavecseseznamem"/>
        <w:numPr>
          <w:ilvl w:val="0"/>
          <w:numId w:val="1"/>
        </w:numPr>
      </w:pPr>
      <w:r>
        <w:t>Zaváděcí tubus:</w:t>
      </w:r>
    </w:p>
    <w:p w14:paraId="4E600D22" w14:textId="4C048A8D" w:rsidR="005C47B2" w:rsidRDefault="005C47B2" w:rsidP="005C47B2">
      <w:pPr>
        <w:pStyle w:val="Odstavecseseznamem"/>
        <w:numPr>
          <w:ilvl w:val="1"/>
          <w:numId w:val="1"/>
        </w:numPr>
      </w:pPr>
      <w:r>
        <w:t xml:space="preserve">zevní průměr distálního konce maximálně </w:t>
      </w:r>
      <w:r w:rsidR="00983F97">
        <w:t>10</w:t>
      </w:r>
      <w:r w:rsidR="006D7AD1">
        <w:t xml:space="preserve">,8 </w:t>
      </w:r>
      <w:r>
        <w:t>mm</w:t>
      </w:r>
    </w:p>
    <w:p w14:paraId="55E4BED2" w14:textId="4B84B0B2" w:rsidR="005C47B2" w:rsidRDefault="005C47B2" w:rsidP="005C47B2">
      <w:pPr>
        <w:pStyle w:val="Odstavecseseznamem"/>
        <w:numPr>
          <w:ilvl w:val="1"/>
          <w:numId w:val="1"/>
        </w:numPr>
      </w:pPr>
      <w:r>
        <w:t xml:space="preserve">zevní průměr tubusu maximálně </w:t>
      </w:r>
      <w:r w:rsidR="006D7AD1">
        <w:t>1</w:t>
      </w:r>
      <w:r w:rsidR="006164B3">
        <w:t>0,9</w:t>
      </w:r>
      <w:r w:rsidR="006D7AD1">
        <w:t xml:space="preserve"> </w:t>
      </w:r>
      <w:r>
        <w:t>mm</w:t>
      </w:r>
    </w:p>
    <w:p w14:paraId="43796697" w14:textId="3C7B8411" w:rsidR="005C47B2" w:rsidRDefault="005C47B2" w:rsidP="005C47B2">
      <w:pPr>
        <w:pStyle w:val="Odstavecseseznamem"/>
        <w:numPr>
          <w:ilvl w:val="1"/>
          <w:numId w:val="1"/>
        </w:numPr>
      </w:pPr>
      <w:r>
        <w:t xml:space="preserve">pracovní délka minimálně </w:t>
      </w:r>
      <w:r w:rsidR="006164B3">
        <w:t xml:space="preserve">1030 </w:t>
      </w:r>
      <w:r>
        <w:t>mm</w:t>
      </w:r>
    </w:p>
    <w:p w14:paraId="6EDFF0AE" w14:textId="453152AA" w:rsidR="005C47B2" w:rsidRDefault="005C47B2" w:rsidP="005C47B2">
      <w:pPr>
        <w:pStyle w:val="Odstavecseseznamem"/>
        <w:numPr>
          <w:ilvl w:val="0"/>
          <w:numId w:val="1"/>
        </w:numPr>
      </w:pPr>
      <w:r>
        <w:t xml:space="preserve">Pracovní kanál – vnitřní průměr minimálně </w:t>
      </w:r>
      <w:r w:rsidR="000258BA">
        <w:t>3,</w:t>
      </w:r>
      <w:r w:rsidR="00051855">
        <w:t>2 mm</w:t>
      </w:r>
    </w:p>
    <w:p w14:paraId="20213362" w14:textId="6AA06BB7" w:rsidR="005C47B2" w:rsidRDefault="005C47B2" w:rsidP="005C47B2">
      <w:pPr>
        <w:pStyle w:val="Odstavecseseznamem"/>
        <w:numPr>
          <w:ilvl w:val="0"/>
          <w:numId w:val="1"/>
        </w:numPr>
      </w:pPr>
      <w:r>
        <w:t>Ohybová část – rozsah angulace:</w:t>
      </w:r>
    </w:p>
    <w:p w14:paraId="34BCE6EE" w14:textId="41DA64B1" w:rsidR="005C47B2" w:rsidRDefault="005C47B2" w:rsidP="005C47B2">
      <w:pPr>
        <w:pStyle w:val="Odstavecseseznamem"/>
        <w:numPr>
          <w:ilvl w:val="1"/>
          <w:numId w:val="1"/>
        </w:numPr>
      </w:pPr>
      <w:r>
        <w:t xml:space="preserve">nahoru minimálně </w:t>
      </w:r>
      <w:r w:rsidR="00CB4C78">
        <w:t>21</w:t>
      </w:r>
      <w:r w:rsidR="003D6238">
        <w:t>0</w:t>
      </w:r>
      <w:r>
        <w:t>°</w:t>
      </w:r>
    </w:p>
    <w:p w14:paraId="4DF4185E" w14:textId="081BC593" w:rsidR="005C47B2" w:rsidRDefault="005C47B2" w:rsidP="005C47B2">
      <w:pPr>
        <w:pStyle w:val="Odstavecseseznamem"/>
        <w:numPr>
          <w:ilvl w:val="1"/>
          <w:numId w:val="1"/>
        </w:numPr>
      </w:pPr>
      <w:r>
        <w:t xml:space="preserve">dolů minimálně </w:t>
      </w:r>
      <w:r w:rsidR="00CB4C78">
        <w:t>9</w:t>
      </w:r>
      <w:r w:rsidR="003D6238">
        <w:t>0</w:t>
      </w:r>
      <w:r>
        <w:t>°</w:t>
      </w:r>
    </w:p>
    <w:p w14:paraId="2857BB2C" w14:textId="3A659337" w:rsidR="005C47B2" w:rsidRDefault="005C47B2" w:rsidP="005C47B2">
      <w:pPr>
        <w:pStyle w:val="Odstavecseseznamem"/>
        <w:numPr>
          <w:ilvl w:val="1"/>
          <w:numId w:val="1"/>
        </w:numPr>
      </w:pPr>
      <w:r>
        <w:t>doprava minimálně 1</w:t>
      </w:r>
      <w:r w:rsidR="00CB4C78">
        <w:t>0</w:t>
      </w:r>
      <w:r>
        <w:t>0°</w:t>
      </w:r>
    </w:p>
    <w:p w14:paraId="48B44579" w14:textId="1E404B66" w:rsidR="005C47B2" w:rsidRDefault="005C47B2" w:rsidP="005C47B2">
      <w:pPr>
        <w:pStyle w:val="Odstavecseseznamem"/>
        <w:numPr>
          <w:ilvl w:val="1"/>
          <w:numId w:val="1"/>
        </w:numPr>
      </w:pPr>
      <w:r>
        <w:t>doleva minimálně 1</w:t>
      </w:r>
      <w:r w:rsidR="00CB4C78">
        <w:t>0</w:t>
      </w:r>
      <w:r>
        <w:t>0°</w:t>
      </w:r>
    </w:p>
    <w:bookmarkEnd w:id="21"/>
    <w:p w14:paraId="078F0904" w14:textId="64FC59B6" w:rsidR="00CB5246" w:rsidRPr="007A2980" w:rsidRDefault="00CB5246" w:rsidP="00C27EDC">
      <w:pPr>
        <w:keepNext/>
        <w:spacing w:after="0"/>
        <w:rPr>
          <w:b/>
          <w:sz w:val="24"/>
        </w:rPr>
      </w:pPr>
      <w:r w:rsidRPr="00DD64F9">
        <w:rPr>
          <w:b/>
          <w:sz w:val="24"/>
        </w:rPr>
        <w:t>Videokolonoskop</w:t>
      </w:r>
    </w:p>
    <w:p w14:paraId="1559A62A" w14:textId="1D8A2BBD" w:rsidR="00CB5246" w:rsidRDefault="00CB5246" w:rsidP="00CB5246">
      <w:pPr>
        <w:pStyle w:val="Odstavecseseznamem"/>
        <w:numPr>
          <w:ilvl w:val="0"/>
          <w:numId w:val="1"/>
        </w:numPr>
      </w:pPr>
      <w:r w:rsidRPr="00A651E5">
        <w:t>Videokolonoskop umožňující provedení diagnostiky a terapie při sigmoidoskopii nebo kolonoskopii tlustého střeva i u pacientů s obtížnou anatomickou dispozicí, stenózami rekta apod.</w:t>
      </w:r>
    </w:p>
    <w:p w14:paraId="64082E5C" w14:textId="5C101D17" w:rsidR="00BF4876" w:rsidRDefault="00BF4876" w:rsidP="00BF4876">
      <w:pPr>
        <w:pStyle w:val="Odstavecseseznamem"/>
        <w:numPr>
          <w:ilvl w:val="0"/>
          <w:numId w:val="1"/>
        </w:numPr>
      </w:pPr>
      <w:r>
        <w:t>Technologie snímacího čipu CMOS</w:t>
      </w:r>
    </w:p>
    <w:p w14:paraId="28E7694C" w14:textId="77777777" w:rsidR="00BF4876" w:rsidRDefault="00BF4876" w:rsidP="00BF4876">
      <w:pPr>
        <w:pStyle w:val="Odstavecseseznamem"/>
        <w:numPr>
          <w:ilvl w:val="0"/>
          <w:numId w:val="1"/>
        </w:numPr>
      </w:pPr>
      <w:r>
        <w:t>Snímaní obrazu v rozlišení minimálně 1920x1080</w:t>
      </w:r>
    </w:p>
    <w:p w14:paraId="2B484637" w14:textId="77777777" w:rsidR="00CB5246" w:rsidRDefault="00CB5246" w:rsidP="00CB5246">
      <w:pPr>
        <w:pStyle w:val="Odstavecseseznamem"/>
        <w:numPr>
          <w:ilvl w:val="0"/>
          <w:numId w:val="1"/>
        </w:numPr>
      </w:pPr>
      <w:r>
        <w:t xml:space="preserve">Podpora </w:t>
      </w:r>
      <w:r w:rsidRPr="00A41D74">
        <w:t>úzkopásmového selektivního barevného zobrazení</w:t>
      </w:r>
      <w:r w:rsidRPr="00515FDB">
        <w:t xml:space="preserve"> </w:t>
      </w:r>
      <w:r>
        <w:t>viz popis u videoprocesoru</w:t>
      </w:r>
    </w:p>
    <w:p w14:paraId="1A8E59A2" w14:textId="54DCAC64" w:rsidR="00CB5246" w:rsidRDefault="00CB5246" w:rsidP="00CB5246">
      <w:pPr>
        <w:pStyle w:val="Odstavecseseznamem"/>
        <w:numPr>
          <w:ilvl w:val="0"/>
          <w:numId w:val="1"/>
        </w:numPr>
      </w:pPr>
      <w:r>
        <w:t>Systém nastavení tuhosti endoskopu pro snadnější průchodnost</w:t>
      </w:r>
      <w:r w:rsidR="00983F97">
        <w:t xml:space="preserve"> v minimálně 3 stupních nebo odstupňovaná tuhost</w:t>
      </w:r>
    </w:p>
    <w:p w14:paraId="62116714" w14:textId="77777777" w:rsidR="00CB5246" w:rsidRPr="00240696" w:rsidRDefault="00CB5246" w:rsidP="00CB5246">
      <w:pPr>
        <w:pStyle w:val="Odstavecseseznamem"/>
        <w:numPr>
          <w:ilvl w:val="0"/>
          <w:numId w:val="1"/>
        </w:numPr>
      </w:pPr>
      <w:r>
        <w:rPr>
          <w:rFonts w:cs="Arial"/>
          <w:szCs w:val="20"/>
        </w:rPr>
        <w:t>Ú</w:t>
      </w:r>
      <w:r w:rsidRPr="004E2BAE">
        <w:rPr>
          <w:rFonts w:cs="Arial"/>
          <w:szCs w:val="20"/>
        </w:rPr>
        <w:t>činný přenos rotace tubusu kolem jeho radiální osy</w:t>
      </w:r>
    </w:p>
    <w:p w14:paraId="29438AF0" w14:textId="77777777" w:rsidR="00BF4876" w:rsidRDefault="00BF4876" w:rsidP="00BF4876">
      <w:pPr>
        <w:pStyle w:val="Odstavecseseznamem"/>
        <w:numPr>
          <w:ilvl w:val="0"/>
          <w:numId w:val="1"/>
        </w:numPr>
      </w:pPr>
      <w:r>
        <w:t>Jednosvazkový konektor tj. připojení endoskopu pro přenos světla a videosignálu přes jeden společný konektor</w:t>
      </w:r>
    </w:p>
    <w:p w14:paraId="50AC5231" w14:textId="77777777" w:rsidR="00CB5246" w:rsidRDefault="00CB5246" w:rsidP="00CB5246">
      <w:pPr>
        <w:pStyle w:val="Odstavecseseznamem"/>
        <w:numPr>
          <w:ilvl w:val="0"/>
          <w:numId w:val="1"/>
        </w:numPr>
      </w:pPr>
      <w:r>
        <w:t>Optický systém:</w:t>
      </w:r>
    </w:p>
    <w:p w14:paraId="7DD9F92A" w14:textId="400A793B" w:rsidR="00CB5246" w:rsidRDefault="00CB5246" w:rsidP="00CB5246">
      <w:pPr>
        <w:pStyle w:val="Odstavecseseznamem"/>
        <w:numPr>
          <w:ilvl w:val="1"/>
          <w:numId w:val="1"/>
        </w:numPr>
      </w:pPr>
      <w:r>
        <w:t xml:space="preserve">zorné pole minimálně </w:t>
      </w:r>
      <w:r w:rsidR="00FB0111">
        <w:t>160</w:t>
      </w:r>
      <w:r>
        <w:t>°</w:t>
      </w:r>
    </w:p>
    <w:p w14:paraId="2E38B885" w14:textId="77777777" w:rsidR="00CB5246" w:rsidRDefault="00CB5246" w:rsidP="00CB5246">
      <w:pPr>
        <w:pStyle w:val="Odstavecseseznamem"/>
        <w:numPr>
          <w:ilvl w:val="1"/>
          <w:numId w:val="1"/>
        </w:numPr>
      </w:pPr>
      <w:r>
        <w:t>směr pohledu přímý pohled</w:t>
      </w:r>
    </w:p>
    <w:p w14:paraId="510B8E52" w14:textId="77777777" w:rsidR="00CB5246" w:rsidRDefault="00CB5246" w:rsidP="00CB5246">
      <w:pPr>
        <w:pStyle w:val="Odstavecseseznamem"/>
        <w:numPr>
          <w:ilvl w:val="1"/>
          <w:numId w:val="1"/>
        </w:numPr>
      </w:pPr>
      <w:r>
        <w:t>hloubka ostrosti minimálně 3,0 – 100,0 mm</w:t>
      </w:r>
    </w:p>
    <w:p w14:paraId="435FCEFC" w14:textId="77777777" w:rsidR="00CB5246" w:rsidRDefault="00CB5246" w:rsidP="00CB5246">
      <w:pPr>
        <w:pStyle w:val="Odstavecseseznamem"/>
        <w:numPr>
          <w:ilvl w:val="0"/>
          <w:numId w:val="1"/>
        </w:numPr>
      </w:pPr>
      <w:r>
        <w:t>Zaváděcí tubus:</w:t>
      </w:r>
    </w:p>
    <w:p w14:paraId="4D94624D" w14:textId="77777777" w:rsidR="00CB5246" w:rsidRDefault="00CB5246" w:rsidP="00CB5246">
      <w:pPr>
        <w:pStyle w:val="Odstavecseseznamem"/>
        <w:numPr>
          <w:ilvl w:val="1"/>
          <w:numId w:val="1"/>
        </w:numPr>
      </w:pPr>
      <w:r>
        <w:t>zevní průměr distálního konce maximálně 13,2 mm</w:t>
      </w:r>
    </w:p>
    <w:p w14:paraId="508C0C1F" w14:textId="61CCBA7E" w:rsidR="00CB5246" w:rsidRDefault="00CB5246" w:rsidP="00CB5246">
      <w:pPr>
        <w:pStyle w:val="Odstavecseseznamem"/>
        <w:numPr>
          <w:ilvl w:val="1"/>
          <w:numId w:val="1"/>
        </w:numPr>
      </w:pPr>
      <w:r>
        <w:t>zevní průměr tubusu maximálně 13,2 mm</w:t>
      </w:r>
    </w:p>
    <w:p w14:paraId="27B9ED89" w14:textId="77777777" w:rsidR="00CB5246" w:rsidRDefault="00CB5246" w:rsidP="00CB5246">
      <w:pPr>
        <w:pStyle w:val="Odstavecseseznamem"/>
        <w:numPr>
          <w:ilvl w:val="1"/>
          <w:numId w:val="1"/>
        </w:numPr>
      </w:pPr>
      <w:r>
        <w:t>pracovní délka minimálně 1680 mm</w:t>
      </w:r>
    </w:p>
    <w:p w14:paraId="22DA664E" w14:textId="77777777" w:rsidR="00CB5246" w:rsidRDefault="00CB5246" w:rsidP="00CB5246">
      <w:pPr>
        <w:pStyle w:val="Odstavecseseznamem"/>
        <w:numPr>
          <w:ilvl w:val="0"/>
          <w:numId w:val="1"/>
        </w:numPr>
      </w:pPr>
      <w:r>
        <w:t>Pracovní kanál – vnitřní průměr minimálně 3,7 mm</w:t>
      </w:r>
    </w:p>
    <w:p w14:paraId="2F938764" w14:textId="77777777" w:rsidR="00CB5246" w:rsidRDefault="00CB5246" w:rsidP="00CB5246">
      <w:pPr>
        <w:pStyle w:val="Odstavecseseznamem"/>
        <w:numPr>
          <w:ilvl w:val="0"/>
          <w:numId w:val="1"/>
        </w:numPr>
      </w:pPr>
      <w:r>
        <w:t>Ohybová část – rozsah angulace:</w:t>
      </w:r>
    </w:p>
    <w:p w14:paraId="49BDE4FD" w14:textId="77777777" w:rsidR="00CB5246" w:rsidRDefault="00CB5246" w:rsidP="00CB5246">
      <w:pPr>
        <w:pStyle w:val="Odstavecseseznamem"/>
        <w:numPr>
          <w:ilvl w:val="1"/>
          <w:numId w:val="1"/>
        </w:numPr>
      </w:pPr>
      <w:r>
        <w:t>nahoru minimálně 180°</w:t>
      </w:r>
    </w:p>
    <w:p w14:paraId="150699B3" w14:textId="77777777" w:rsidR="00CB5246" w:rsidRDefault="00CB5246" w:rsidP="00CB5246">
      <w:pPr>
        <w:pStyle w:val="Odstavecseseznamem"/>
        <w:numPr>
          <w:ilvl w:val="1"/>
          <w:numId w:val="1"/>
        </w:numPr>
      </w:pPr>
      <w:r>
        <w:t>dolů minimálně 180°</w:t>
      </w:r>
    </w:p>
    <w:p w14:paraId="39432F0F" w14:textId="77777777" w:rsidR="00CB5246" w:rsidRDefault="00CB5246" w:rsidP="00CB5246">
      <w:pPr>
        <w:pStyle w:val="Odstavecseseznamem"/>
        <w:numPr>
          <w:ilvl w:val="1"/>
          <w:numId w:val="1"/>
        </w:numPr>
      </w:pPr>
      <w:r>
        <w:t>doprava minimálně 160°</w:t>
      </w:r>
    </w:p>
    <w:p w14:paraId="617133C8" w14:textId="77777777" w:rsidR="00CB5246" w:rsidRDefault="00CB5246" w:rsidP="00CB5246">
      <w:pPr>
        <w:pStyle w:val="Odstavecseseznamem"/>
        <w:numPr>
          <w:ilvl w:val="1"/>
          <w:numId w:val="1"/>
        </w:numPr>
      </w:pPr>
      <w:r>
        <w:t>doleva minimálně 160°</w:t>
      </w:r>
    </w:p>
    <w:p w14:paraId="4EDC579F" w14:textId="77777777" w:rsidR="00CB5246" w:rsidRPr="00A651E5" w:rsidRDefault="00CB5246" w:rsidP="00CB5246">
      <w:pPr>
        <w:pStyle w:val="Odstavecseseznamem"/>
        <w:numPr>
          <w:ilvl w:val="0"/>
          <w:numId w:val="1"/>
        </w:numPr>
      </w:pPr>
      <w:r>
        <w:t>S přídavným oplachovým kanálem</w:t>
      </w:r>
    </w:p>
    <w:p w14:paraId="67F6A0AC" w14:textId="515D9C43" w:rsidR="00CB5246" w:rsidRPr="007A2980" w:rsidRDefault="00CB5246" w:rsidP="00C27EDC">
      <w:pPr>
        <w:keepNext/>
        <w:spacing w:after="0"/>
        <w:rPr>
          <w:b/>
          <w:sz w:val="24"/>
        </w:rPr>
      </w:pPr>
      <w:r w:rsidRPr="00DD64F9">
        <w:rPr>
          <w:b/>
          <w:sz w:val="24"/>
        </w:rPr>
        <w:lastRenderedPageBreak/>
        <w:t>Videokolonoskop</w:t>
      </w:r>
      <w:r>
        <w:rPr>
          <w:b/>
          <w:sz w:val="24"/>
        </w:rPr>
        <w:t xml:space="preserve"> - </w:t>
      </w:r>
      <w:r w:rsidR="009116A8">
        <w:rPr>
          <w:b/>
          <w:sz w:val="24"/>
        </w:rPr>
        <w:t>tenký</w:t>
      </w:r>
    </w:p>
    <w:p w14:paraId="7B7EDC1E" w14:textId="0F40926E" w:rsidR="00CB5246" w:rsidRDefault="00CB5246" w:rsidP="00CB5246">
      <w:pPr>
        <w:pStyle w:val="Odstavecseseznamem"/>
        <w:numPr>
          <w:ilvl w:val="0"/>
          <w:numId w:val="1"/>
        </w:numPr>
      </w:pPr>
      <w:r w:rsidRPr="00A651E5">
        <w:t xml:space="preserve">Videokolonoskop umožňující provedení diagnostiky </w:t>
      </w:r>
    </w:p>
    <w:p w14:paraId="36722C5D" w14:textId="77777777" w:rsidR="00BF4876" w:rsidRDefault="00BF4876" w:rsidP="00BF4876">
      <w:pPr>
        <w:pStyle w:val="Odstavecseseznamem"/>
        <w:numPr>
          <w:ilvl w:val="0"/>
          <w:numId w:val="1"/>
        </w:numPr>
      </w:pPr>
      <w:r>
        <w:t>Snímaní obrazu v rozlišení minimálně 1920x1080</w:t>
      </w:r>
    </w:p>
    <w:p w14:paraId="4CCF71D8" w14:textId="77777777" w:rsidR="00CB5246" w:rsidRDefault="00CB5246" w:rsidP="00CB5246">
      <w:pPr>
        <w:pStyle w:val="Odstavecseseznamem"/>
        <w:numPr>
          <w:ilvl w:val="0"/>
          <w:numId w:val="1"/>
        </w:numPr>
      </w:pPr>
      <w:r>
        <w:t xml:space="preserve">Podpora </w:t>
      </w:r>
      <w:r w:rsidRPr="00A41D74">
        <w:t>úzkopásmového selektivního barevného zobrazení</w:t>
      </w:r>
      <w:r w:rsidRPr="00515FDB">
        <w:t xml:space="preserve"> </w:t>
      </w:r>
      <w:r>
        <w:t>viz popis u videoprocesoru</w:t>
      </w:r>
    </w:p>
    <w:p w14:paraId="2725C619" w14:textId="77777777" w:rsidR="00BF4876" w:rsidRDefault="00BF4876" w:rsidP="00BF4876">
      <w:pPr>
        <w:pStyle w:val="Odstavecseseznamem"/>
        <w:numPr>
          <w:ilvl w:val="0"/>
          <w:numId w:val="1"/>
        </w:numPr>
      </w:pPr>
      <w:r>
        <w:t>Jednosvazkový konektor tj. připojení endoskopu pro přenos světla a videosignálu přes jeden společný konektor</w:t>
      </w:r>
    </w:p>
    <w:p w14:paraId="2C4C70F9" w14:textId="77777777" w:rsidR="00CB5246" w:rsidRDefault="00CB5246" w:rsidP="00CB5246">
      <w:pPr>
        <w:pStyle w:val="Odstavecseseznamem"/>
        <w:numPr>
          <w:ilvl w:val="0"/>
          <w:numId w:val="1"/>
        </w:numPr>
      </w:pPr>
      <w:r>
        <w:t>Optický systém:</w:t>
      </w:r>
    </w:p>
    <w:p w14:paraId="0B96B85C" w14:textId="431CD8C5" w:rsidR="00CB5246" w:rsidRDefault="00CB5246" w:rsidP="00CB5246">
      <w:pPr>
        <w:pStyle w:val="Odstavecseseznamem"/>
        <w:numPr>
          <w:ilvl w:val="1"/>
          <w:numId w:val="1"/>
        </w:numPr>
      </w:pPr>
      <w:r>
        <w:t xml:space="preserve">zorné pole minimálně </w:t>
      </w:r>
      <w:r w:rsidR="0009631A">
        <w:t>140</w:t>
      </w:r>
      <w:r>
        <w:t>°</w:t>
      </w:r>
    </w:p>
    <w:p w14:paraId="302B58DF" w14:textId="77777777" w:rsidR="00CB5246" w:rsidRDefault="00CB5246" w:rsidP="00CB5246">
      <w:pPr>
        <w:pStyle w:val="Odstavecseseznamem"/>
        <w:numPr>
          <w:ilvl w:val="1"/>
          <w:numId w:val="1"/>
        </w:numPr>
      </w:pPr>
      <w:r>
        <w:t>směr pohledu přímý pohled</w:t>
      </w:r>
    </w:p>
    <w:p w14:paraId="09FD2660" w14:textId="77777777" w:rsidR="00CB5246" w:rsidRDefault="00CB5246" w:rsidP="00CB5246">
      <w:pPr>
        <w:pStyle w:val="Odstavecseseznamem"/>
        <w:numPr>
          <w:ilvl w:val="1"/>
          <w:numId w:val="1"/>
        </w:numPr>
      </w:pPr>
      <w:r>
        <w:t>hloubka ostrosti minimálně 3,0 – 100,0 mm</w:t>
      </w:r>
    </w:p>
    <w:p w14:paraId="4FB5EFAA" w14:textId="77777777" w:rsidR="00CB5246" w:rsidRDefault="00CB5246" w:rsidP="00CB5246">
      <w:pPr>
        <w:pStyle w:val="Odstavecseseznamem"/>
        <w:numPr>
          <w:ilvl w:val="0"/>
          <w:numId w:val="1"/>
        </w:numPr>
      </w:pPr>
      <w:r>
        <w:t>Zaváděcí tubus:</w:t>
      </w:r>
    </w:p>
    <w:p w14:paraId="11B82ED8" w14:textId="378ABFA8" w:rsidR="00CB5246" w:rsidRDefault="00CB5246" w:rsidP="00CB5246">
      <w:pPr>
        <w:pStyle w:val="Odstavecseseznamem"/>
        <w:numPr>
          <w:ilvl w:val="1"/>
          <w:numId w:val="1"/>
        </w:numPr>
      </w:pPr>
      <w:r>
        <w:t xml:space="preserve">zevní průměr distálního konce maximálně </w:t>
      </w:r>
      <w:r w:rsidR="0009631A">
        <w:t>11</w:t>
      </w:r>
      <w:r>
        <w:t>,</w:t>
      </w:r>
      <w:del w:id="22" w:author="Keller Pavel" w:date="2025-08-12T08:42:00Z">
        <w:r w:rsidR="0009631A" w:rsidDel="00585626">
          <w:delText xml:space="preserve">8 </w:delText>
        </w:r>
      </w:del>
      <w:ins w:id="23" w:author="Keller Pavel" w:date="2025-08-12T08:42:00Z">
        <w:r w:rsidR="00585626">
          <w:t xml:space="preserve">9 </w:t>
        </w:r>
      </w:ins>
      <w:r>
        <w:t>mm</w:t>
      </w:r>
    </w:p>
    <w:p w14:paraId="61E9BF07" w14:textId="09CECCDB" w:rsidR="00CB5246" w:rsidRDefault="00CB5246" w:rsidP="00CB5246">
      <w:pPr>
        <w:pStyle w:val="Odstavecseseznamem"/>
        <w:numPr>
          <w:ilvl w:val="1"/>
          <w:numId w:val="1"/>
        </w:numPr>
      </w:pPr>
      <w:r>
        <w:t>zevní průměr tubusu maximálně 12 mm</w:t>
      </w:r>
    </w:p>
    <w:p w14:paraId="5F524FF9" w14:textId="77777777" w:rsidR="00CB5246" w:rsidRDefault="00CB5246" w:rsidP="00CB5246">
      <w:pPr>
        <w:pStyle w:val="Odstavecseseznamem"/>
        <w:numPr>
          <w:ilvl w:val="1"/>
          <w:numId w:val="1"/>
        </w:numPr>
      </w:pPr>
      <w:r>
        <w:t>pracovní délka minimálně 1680 mm</w:t>
      </w:r>
    </w:p>
    <w:p w14:paraId="73D2FAE4" w14:textId="5D959917" w:rsidR="00CB5246" w:rsidRDefault="00CB5246" w:rsidP="00CB5246">
      <w:pPr>
        <w:pStyle w:val="Odstavecseseznamem"/>
        <w:numPr>
          <w:ilvl w:val="0"/>
          <w:numId w:val="1"/>
        </w:numPr>
      </w:pPr>
      <w:r>
        <w:t>Pracovní kanál – vnitřní průměr minimálně 3,</w:t>
      </w:r>
      <w:r w:rsidR="0009631A">
        <w:t xml:space="preserve">2 </w:t>
      </w:r>
      <w:r>
        <w:t>mm</w:t>
      </w:r>
    </w:p>
    <w:p w14:paraId="7FEFEB32" w14:textId="77777777" w:rsidR="00CB5246" w:rsidRDefault="00CB5246" w:rsidP="00CB5246">
      <w:pPr>
        <w:pStyle w:val="Odstavecseseznamem"/>
        <w:numPr>
          <w:ilvl w:val="0"/>
          <w:numId w:val="1"/>
        </w:numPr>
      </w:pPr>
      <w:r>
        <w:t>Ohybová část – rozsah angulace:</w:t>
      </w:r>
    </w:p>
    <w:p w14:paraId="321ECC6F" w14:textId="77777777" w:rsidR="00CB5246" w:rsidRDefault="00CB5246" w:rsidP="00CB5246">
      <w:pPr>
        <w:pStyle w:val="Odstavecseseznamem"/>
        <w:numPr>
          <w:ilvl w:val="1"/>
          <w:numId w:val="1"/>
        </w:numPr>
      </w:pPr>
      <w:r>
        <w:t>nahoru minimálně 180°</w:t>
      </w:r>
    </w:p>
    <w:p w14:paraId="62958E1F" w14:textId="77777777" w:rsidR="00CB5246" w:rsidRDefault="00CB5246" w:rsidP="00CB5246">
      <w:pPr>
        <w:pStyle w:val="Odstavecseseznamem"/>
        <w:numPr>
          <w:ilvl w:val="1"/>
          <w:numId w:val="1"/>
        </w:numPr>
      </w:pPr>
      <w:r>
        <w:t>dolů minimálně 180°</w:t>
      </w:r>
    </w:p>
    <w:p w14:paraId="1E7A2643" w14:textId="77777777" w:rsidR="00CB5246" w:rsidRDefault="00CB5246" w:rsidP="00CB5246">
      <w:pPr>
        <w:pStyle w:val="Odstavecseseznamem"/>
        <w:numPr>
          <w:ilvl w:val="1"/>
          <w:numId w:val="1"/>
        </w:numPr>
      </w:pPr>
      <w:r>
        <w:t>doprava minimálně 160°</w:t>
      </w:r>
    </w:p>
    <w:p w14:paraId="4F1A9A80" w14:textId="77777777" w:rsidR="00CB5246" w:rsidRDefault="00CB5246" w:rsidP="00CB5246">
      <w:pPr>
        <w:pStyle w:val="Odstavecseseznamem"/>
        <w:numPr>
          <w:ilvl w:val="1"/>
          <w:numId w:val="1"/>
        </w:numPr>
      </w:pPr>
      <w:r>
        <w:t>doleva minimálně 160°</w:t>
      </w:r>
    </w:p>
    <w:p w14:paraId="4AA60940" w14:textId="77777777" w:rsidR="00CB5246" w:rsidRPr="00A651E5" w:rsidRDefault="00CB5246" w:rsidP="00CB5246">
      <w:pPr>
        <w:pStyle w:val="Odstavecseseznamem"/>
        <w:numPr>
          <w:ilvl w:val="0"/>
          <w:numId w:val="1"/>
        </w:numPr>
      </w:pPr>
      <w:r>
        <w:t>S přídavným oplachovým kanálem</w:t>
      </w:r>
    </w:p>
    <w:p w14:paraId="6C7C3F9E" w14:textId="767CA49A" w:rsidR="00CB5246" w:rsidRPr="007A2980" w:rsidRDefault="00CB5246" w:rsidP="00C27EDC">
      <w:pPr>
        <w:keepNext/>
        <w:spacing w:after="0"/>
        <w:rPr>
          <w:b/>
          <w:sz w:val="24"/>
        </w:rPr>
      </w:pPr>
      <w:r>
        <w:rPr>
          <w:b/>
          <w:sz w:val="24"/>
        </w:rPr>
        <w:t>V</w:t>
      </w:r>
      <w:r w:rsidRPr="00DD64F9">
        <w:rPr>
          <w:b/>
          <w:sz w:val="24"/>
        </w:rPr>
        <w:t>ideo</w:t>
      </w:r>
      <w:r>
        <w:rPr>
          <w:b/>
          <w:sz w:val="24"/>
        </w:rPr>
        <w:t>duodenoskop</w:t>
      </w:r>
    </w:p>
    <w:p w14:paraId="75A1807D" w14:textId="77777777" w:rsidR="00CB5246" w:rsidRDefault="00CB5246" w:rsidP="00CB5246">
      <w:pPr>
        <w:pStyle w:val="Odstavecseseznamem"/>
        <w:numPr>
          <w:ilvl w:val="0"/>
          <w:numId w:val="1"/>
        </w:numPr>
      </w:pPr>
      <w:r>
        <w:t>Vhodný pro terapeutické výkony, jako jsou různé drenáže, endorpotézy, litotrypse žlučových kamenů a jiné</w:t>
      </w:r>
    </w:p>
    <w:p w14:paraId="6E4F9D50" w14:textId="77777777" w:rsidR="00CB5246" w:rsidRDefault="00CB5246" w:rsidP="00CB5246">
      <w:pPr>
        <w:pStyle w:val="Odstavecseseznamem"/>
        <w:numPr>
          <w:ilvl w:val="0"/>
          <w:numId w:val="1"/>
        </w:numPr>
      </w:pPr>
      <w:r>
        <w:t>Optický systém:</w:t>
      </w:r>
    </w:p>
    <w:p w14:paraId="7F53025E" w14:textId="7F80829C" w:rsidR="00CB5246" w:rsidRDefault="00CB5246" w:rsidP="00CB5246">
      <w:pPr>
        <w:pStyle w:val="Odstavecseseznamem"/>
        <w:numPr>
          <w:ilvl w:val="1"/>
          <w:numId w:val="1"/>
        </w:numPr>
      </w:pPr>
      <w:r>
        <w:t>zorné pole minimálně 100°</w:t>
      </w:r>
    </w:p>
    <w:p w14:paraId="2E8ECE1B" w14:textId="0BA30EB6" w:rsidR="00CB5246" w:rsidRDefault="00CB5246" w:rsidP="00CB5246">
      <w:pPr>
        <w:pStyle w:val="Odstavecseseznamem"/>
        <w:numPr>
          <w:ilvl w:val="1"/>
          <w:numId w:val="1"/>
        </w:numPr>
      </w:pPr>
      <w:r>
        <w:t xml:space="preserve">směr pohledu </w:t>
      </w:r>
      <w:r w:rsidR="000F34E3">
        <w:t xml:space="preserve">z rozsahu </w:t>
      </w:r>
      <w:r w:rsidR="00D75DA1">
        <w:t>5</w:t>
      </w:r>
      <w:r w:rsidR="000F34E3">
        <w:t xml:space="preserve">° až </w:t>
      </w:r>
      <w:r>
        <w:t xml:space="preserve">15° </w:t>
      </w:r>
      <w:r w:rsidR="003161CE">
        <w:t>(</w:t>
      </w:r>
      <w:r>
        <w:t>šikmý pohled</w:t>
      </w:r>
      <w:r w:rsidR="003161CE">
        <w:t>)</w:t>
      </w:r>
    </w:p>
    <w:p w14:paraId="3785A253" w14:textId="77777777" w:rsidR="00CB5246" w:rsidRDefault="00CB5246" w:rsidP="00CB5246">
      <w:pPr>
        <w:pStyle w:val="Odstavecseseznamem"/>
        <w:numPr>
          <w:ilvl w:val="1"/>
          <w:numId w:val="1"/>
        </w:numPr>
      </w:pPr>
      <w:r>
        <w:t>hloubka ostrosti minimálně 5 – 60 mm</w:t>
      </w:r>
    </w:p>
    <w:p w14:paraId="1CB10CB1" w14:textId="77777777" w:rsidR="00CB5246" w:rsidRDefault="00CB5246" w:rsidP="00CB5246">
      <w:pPr>
        <w:pStyle w:val="Odstavecseseznamem"/>
        <w:numPr>
          <w:ilvl w:val="0"/>
          <w:numId w:val="1"/>
        </w:numPr>
      </w:pPr>
      <w:r>
        <w:t>Zaváděcí tubus:</w:t>
      </w:r>
    </w:p>
    <w:p w14:paraId="4F40A12A" w14:textId="045A232E" w:rsidR="00CB5246" w:rsidRDefault="00CB5246" w:rsidP="00CB5246">
      <w:pPr>
        <w:pStyle w:val="Odstavecseseznamem"/>
        <w:numPr>
          <w:ilvl w:val="1"/>
          <w:numId w:val="1"/>
        </w:numPr>
      </w:pPr>
      <w:r>
        <w:t xml:space="preserve">zevní průměr distálního konce maximálně </w:t>
      </w:r>
      <w:r w:rsidR="000F34E3">
        <w:t xml:space="preserve">13,6 </w:t>
      </w:r>
      <w:r>
        <w:t>mm</w:t>
      </w:r>
    </w:p>
    <w:p w14:paraId="7D73B14E" w14:textId="110457CE" w:rsidR="00CB5246" w:rsidRDefault="00CB5246" w:rsidP="00CB5246">
      <w:pPr>
        <w:pStyle w:val="Odstavecseseznamem"/>
        <w:numPr>
          <w:ilvl w:val="1"/>
          <w:numId w:val="1"/>
        </w:numPr>
      </w:pPr>
      <w:r>
        <w:t xml:space="preserve">zevní průměr tubusu maximálně </w:t>
      </w:r>
      <w:r w:rsidR="000F34E3">
        <w:t xml:space="preserve">11,6 </w:t>
      </w:r>
      <w:r>
        <w:t>mm</w:t>
      </w:r>
    </w:p>
    <w:p w14:paraId="5A65F080" w14:textId="6EA9473C" w:rsidR="00CB5246" w:rsidRDefault="00CB5246" w:rsidP="00CB5246">
      <w:pPr>
        <w:pStyle w:val="Odstavecseseznamem"/>
        <w:numPr>
          <w:ilvl w:val="1"/>
          <w:numId w:val="1"/>
        </w:numPr>
      </w:pPr>
      <w:r>
        <w:t xml:space="preserve">pracovní délka minimálně </w:t>
      </w:r>
      <w:r w:rsidR="000F34E3">
        <w:t xml:space="preserve">1240 </w:t>
      </w:r>
      <w:r>
        <w:t>mm</w:t>
      </w:r>
    </w:p>
    <w:p w14:paraId="04346720" w14:textId="77777777" w:rsidR="00CB5246" w:rsidRDefault="00CB5246" w:rsidP="00CB5246">
      <w:pPr>
        <w:pStyle w:val="Odstavecseseznamem"/>
        <w:numPr>
          <w:ilvl w:val="0"/>
          <w:numId w:val="1"/>
        </w:numPr>
      </w:pPr>
      <w:r>
        <w:t>Pracovní kanál – vnitřní průměr minimálně 4,2 mm</w:t>
      </w:r>
    </w:p>
    <w:p w14:paraId="6964E5E7" w14:textId="77777777" w:rsidR="00CB5246" w:rsidRDefault="00CB5246" w:rsidP="00CB5246">
      <w:pPr>
        <w:pStyle w:val="Odstavecseseznamem"/>
        <w:numPr>
          <w:ilvl w:val="0"/>
          <w:numId w:val="1"/>
        </w:numPr>
      </w:pPr>
      <w:r>
        <w:t>Ohybová část – rozsah angulace:</w:t>
      </w:r>
    </w:p>
    <w:p w14:paraId="5ED4C05C" w14:textId="77777777" w:rsidR="00CB5246" w:rsidRDefault="00CB5246" w:rsidP="00CB5246">
      <w:pPr>
        <w:pStyle w:val="Odstavecseseznamem"/>
        <w:numPr>
          <w:ilvl w:val="1"/>
          <w:numId w:val="1"/>
        </w:numPr>
      </w:pPr>
      <w:r>
        <w:t>nahoru minimálně 120°</w:t>
      </w:r>
    </w:p>
    <w:p w14:paraId="22E4636A" w14:textId="77777777" w:rsidR="00CB5246" w:rsidRDefault="00CB5246" w:rsidP="00CB5246">
      <w:pPr>
        <w:pStyle w:val="Odstavecseseznamem"/>
        <w:numPr>
          <w:ilvl w:val="1"/>
          <w:numId w:val="1"/>
        </w:numPr>
      </w:pPr>
      <w:r>
        <w:t>dolů minimálně 90°</w:t>
      </w:r>
    </w:p>
    <w:p w14:paraId="2EC692C1" w14:textId="08F84EDC" w:rsidR="00CB5246" w:rsidRDefault="00CB5246" w:rsidP="00CB5246">
      <w:pPr>
        <w:pStyle w:val="Odstavecseseznamem"/>
        <w:numPr>
          <w:ilvl w:val="1"/>
          <w:numId w:val="1"/>
        </w:numPr>
      </w:pPr>
      <w:r>
        <w:t xml:space="preserve">doprava minimálně </w:t>
      </w:r>
      <w:r w:rsidR="000F34E3">
        <w:t>105</w:t>
      </w:r>
      <w:r>
        <w:t>°</w:t>
      </w:r>
    </w:p>
    <w:p w14:paraId="12F8C744" w14:textId="77777777" w:rsidR="00CB5246" w:rsidRDefault="00CB5246" w:rsidP="00CB5246">
      <w:pPr>
        <w:pStyle w:val="Odstavecseseznamem"/>
        <w:numPr>
          <w:ilvl w:val="1"/>
          <w:numId w:val="1"/>
        </w:numPr>
      </w:pPr>
      <w:r>
        <w:t>doleva minimálně 90°</w:t>
      </w:r>
    </w:p>
    <w:p w14:paraId="26C39D49" w14:textId="2DFB038B" w:rsidR="00406199" w:rsidRPr="007A2980" w:rsidRDefault="00406199" w:rsidP="00C27EDC">
      <w:pPr>
        <w:keepNext/>
        <w:spacing w:after="0"/>
        <w:rPr>
          <w:b/>
          <w:sz w:val="24"/>
        </w:rPr>
      </w:pPr>
      <w:r w:rsidRPr="00406199">
        <w:rPr>
          <w:b/>
          <w:sz w:val="24"/>
        </w:rPr>
        <w:t>Ultrazvukový videogastroskop - radiální</w:t>
      </w:r>
    </w:p>
    <w:p w14:paraId="4B96F9F3" w14:textId="34C90FD7" w:rsidR="00EB0F94" w:rsidRDefault="00EB0F94" w:rsidP="00EB0F94">
      <w:pPr>
        <w:pStyle w:val="Odstavecseseznamem"/>
        <w:numPr>
          <w:ilvl w:val="0"/>
          <w:numId w:val="1"/>
        </w:numPr>
      </w:pPr>
      <w:r>
        <w:t>Použitelný s nabídnutým ultrazvukovým přístrojem</w:t>
      </w:r>
    </w:p>
    <w:p w14:paraId="79FFAACD" w14:textId="046EDB53" w:rsidR="00EB0F94" w:rsidRDefault="00EB0F94" w:rsidP="00EB0F94">
      <w:pPr>
        <w:pStyle w:val="Odstavecseseznamem"/>
        <w:numPr>
          <w:ilvl w:val="0"/>
          <w:numId w:val="1"/>
        </w:numPr>
      </w:pPr>
      <w:r>
        <w:t>Skenovací úhel minimálně 360°</w:t>
      </w:r>
    </w:p>
    <w:p w14:paraId="60487E45" w14:textId="06D030F8" w:rsidR="00EB0F94" w:rsidRDefault="00EB0F94" w:rsidP="00EB0F94">
      <w:pPr>
        <w:pStyle w:val="Odstavecseseznamem"/>
        <w:numPr>
          <w:ilvl w:val="0"/>
          <w:numId w:val="1"/>
        </w:numPr>
      </w:pPr>
      <w:r>
        <w:t xml:space="preserve">Frekvence </w:t>
      </w:r>
      <w:r w:rsidR="00462FF8">
        <w:t>snímání</w:t>
      </w:r>
      <w:r>
        <w:t xml:space="preserve"> minimálně v rozsahu 5-12 MHz</w:t>
      </w:r>
    </w:p>
    <w:p w14:paraId="58210A63" w14:textId="77777777" w:rsidR="00EB0F94" w:rsidRDefault="00EB0F94" w:rsidP="00EB0F94">
      <w:pPr>
        <w:pStyle w:val="Odstavecseseznamem"/>
        <w:numPr>
          <w:ilvl w:val="0"/>
          <w:numId w:val="1"/>
        </w:numPr>
      </w:pPr>
      <w:r>
        <w:t>Optický systém:</w:t>
      </w:r>
    </w:p>
    <w:p w14:paraId="06985255" w14:textId="77777777" w:rsidR="00EB0F94" w:rsidRPr="004333C7" w:rsidRDefault="00EB0F94" w:rsidP="00EB0F94">
      <w:pPr>
        <w:pStyle w:val="Odstavecseseznamem"/>
        <w:numPr>
          <w:ilvl w:val="1"/>
          <w:numId w:val="1"/>
        </w:numPr>
      </w:pPr>
      <w:r w:rsidRPr="004333C7">
        <w:lastRenderedPageBreak/>
        <w:t>zorné pole minimálně 1</w:t>
      </w:r>
      <w:r>
        <w:t>0</w:t>
      </w:r>
      <w:r w:rsidRPr="004333C7">
        <w:t>0°</w:t>
      </w:r>
    </w:p>
    <w:p w14:paraId="1C9B3C9B" w14:textId="77777777" w:rsidR="00EB0F94" w:rsidRDefault="00EB0F94" w:rsidP="00EB0F94">
      <w:pPr>
        <w:pStyle w:val="Odstavecseseznamem"/>
        <w:numPr>
          <w:ilvl w:val="1"/>
          <w:numId w:val="1"/>
        </w:numPr>
      </w:pPr>
      <w:r w:rsidRPr="004333C7">
        <w:t>hloubka</w:t>
      </w:r>
      <w:r>
        <w:t xml:space="preserve"> ostrosti minimálně 3,0 – 100,0 mm</w:t>
      </w:r>
    </w:p>
    <w:p w14:paraId="0A70C2DB" w14:textId="77777777" w:rsidR="00EB0F94" w:rsidRDefault="00EB0F94" w:rsidP="00EB0F94">
      <w:pPr>
        <w:pStyle w:val="Odstavecseseznamem"/>
        <w:numPr>
          <w:ilvl w:val="0"/>
          <w:numId w:val="1"/>
        </w:numPr>
      </w:pPr>
      <w:r>
        <w:t>Zaváděcí tubus:</w:t>
      </w:r>
    </w:p>
    <w:p w14:paraId="22EFF60C" w14:textId="77777777" w:rsidR="00EB0F94" w:rsidRDefault="00EB0F94" w:rsidP="00EB0F94">
      <w:pPr>
        <w:pStyle w:val="Odstavecseseznamem"/>
        <w:numPr>
          <w:ilvl w:val="1"/>
          <w:numId w:val="1"/>
        </w:numPr>
      </w:pPr>
      <w:r>
        <w:t>zevní průměr distálního konce maximálně 13,4 mm</w:t>
      </w:r>
    </w:p>
    <w:p w14:paraId="6ABEDD75" w14:textId="77777777" w:rsidR="00EB0F94" w:rsidRDefault="00EB0F94" w:rsidP="00EB0F94">
      <w:pPr>
        <w:pStyle w:val="Odstavecseseznamem"/>
        <w:numPr>
          <w:ilvl w:val="1"/>
          <w:numId w:val="1"/>
        </w:numPr>
      </w:pPr>
      <w:r>
        <w:t>zevní průměr tubusu maximálně 12,1 mm</w:t>
      </w:r>
    </w:p>
    <w:p w14:paraId="3742CD10" w14:textId="77777777" w:rsidR="00EB0F94" w:rsidRDefault="00EB0F94" w:rsidP="00EB0F94">
      <w:pPr>
        <w:pStyle w:val="Odstavecseseznamem"/>
        <w:numPr>
          <w:ilvl w:val="1"/>
          <w:numId w:val="1"/>
        </w:numPr>
      </w:pPr>
      <w:r>
        <w:t>pracovní délka minimálně 1250 mm</w:t>
      </w:r>
    </w:p>
    <w:p w14:paraId="18C1A672" w14:textId="77777777" w:rsidR="00EB0F94" w:rsidRDefault="00EB0F94" w:rsidP="00EB0F94">
      <w:pPr>
        <w:pStyle w:val="Odstavecseseznamem"/>
        <w:numPr>
          <w:ilvl w:val="0"/>
          <w:numId w:val="1"/>
        </w:numPr>
      </w:pPr>
      <w:r>
        <w:t>Pracovní kanál – vnitřní průměr minimálně 2,2 mm</w:t>
      </w:r>
    </w:p>
    <w:p w14:paraId="581B2FC4" w14:textId="77777777" w:rsidR="00EB0F94" w:rsidRDefault="00EB0F94" w:rsidP="00EB0F94">
      <w:pPr>
        <w:pStyle w:val="Odstavecseseznamem"/>
        <w:numPr>
          <w:ilvl w:val="0"/>
          <w:numId w:val="1"/>
        </w:numPr>
      </w:pPr>
      <w:r>
        <w:t>Ohybová část – rozsah angulace:</w:t>
      </w:r>
    </w:p>
    <w:p w14:paraId="26044F91" w14:textId="38F60465" w:rsidR="00EB0F94" w:rsidRDefault="00EB0F94" w:rsidP="00EB0F94">
      <w:pPr>
        <w:pStyle w:val="Odstavecseseznamem"/>
        <w:numPr>
          <w:ilvl w:val="1"/>
          <w:numId w:val="1"/>
        </w:numPr>
      </w:pPr>
      <w:r>
        <w:t xml:space="preserve">nahoru minimálně </w:t>
      </w:r>
      <w:r w:rsidR="00FD41E1">
        <w:t>130</w:t>
      </w:r>
      <w:r>
        <w:t>°</w:t>
      </w:r>
    </w:p>
    <w:p w14:paraId="0E6D2D98" w14:textId="77777777" w:rsidR="00EB0F94" w:rsidRDefault="00EB0F94" w:rsidP="00EB0F94">
      <w:pPr>
        <w:pStyle w:val="Odstavecseseznamem"/>
        <w:numPr>
          <w:ilvl w:val="1"/>
          <w:numId w:val="1"/>
        </w:numPr>
      </w:pPr>
      <w:r>
        <w:t>dolů minimálně 70°</w:t>
      </w:r>
    </w:p>
    <w:p w14:paraId="0D7AD160" w14:textId="77777777" w:rsidR="00EB0F94" w:rsidRDefault="00EB0F94" w:rsidP="00EB0F94">
      <w:pPr>
        <w:pStyle w:val="Odstavecseseznamem"/>
        <w:numPr>
          <w:ilvl w:val="1"/>
          <w:numId w:val="1"/>
        </w:numPr>
      </w:pPr>
      <w:r>
        <w:t>doprava minimálně 70°</w:t>
      </w:r>
    </w:p>
    <w:p w14:paraId="3BBF0958" w14:textId="77777777" w:rsidR="00EB0F94" w:rsidRDefault="00EB0F94" w:rsidP="00EB0F94">
      <w:pPr>
        <w:pStyle w:val="Odstavecseseznamem"/>
        <w:numPr>
          <w:ilvl w:val="1"/>
          <w:numId w:val="1"/>
        </w:numPr>
      </w:pPr>
      <w:r>
        <w:t>doleva minimálně 70°</w:t>
      </w:r>
    </w:p>
    <w:p w14:paraId="529BE484" w14:textId="4156BD7E" w:rsidR="00406199" w:rsidRPr="007A2980" w:rsidRDefault="00406199" w:rsidP="00C27EDC">
      <w:pPr>
        <w:keepNext/>
        <w:spacing w:after="0"/>
        <w:rPr>
          <w:b/>
          <w:sz w:val="24"/>
        </w:rPr>
      </w:pPr>
      <w:r w:rsidRPr="00406199">
        <w:rPr>
          <w:b/>
          <w:sz w:val="24"/>
        </w:rPr>
        <w:t xml:space="preserve">Ultrazvukový videogastroskop - </w:t>
      </w:r>
      <w:r>
        <w:rPr>
          <w:b/>
          <w:sz w:val="24"/>
        </w:rPr>
        <w:t>lineární</w:t>
      </w:r>
    </w:p>
    <w:p w14:paraId="74AFD70C" w14:textId="204162A0" w:rsidR="00EB0F94" w:rsidRDefault="00EB0F94" w:rsidP="00EB0F94">
      <w:pPr>
        <w:pStyle w:val="Odstavecseseznamem"/>
        <w:numPr>
          <w:ilvl w:val="0"/>
          <w:numId w:val="1"/>
        </w:numPr>
      </w:pPr>
      <w:r>
        <w:t>Použitelný s nabídnutým ultrazvukovým přístrojem</w:t>
      </w:r>
    </w:p>
    <w:p w14:paraId="18D9D548" w14:textId="5C82ADC1" w:rsidR="00EB0F94" w:rsidRDefault="00EB0F94" w:rsidP="00EB0F94">
      <w:pPr>
        <w:pStyle w:val="Odstavecseseznamem"/>
        <w:numPr>
          <w:ilvl w:val="0"/>
          <w:numId w:val="1"/>
        </w:numPr>
      </w:pPr>
      <w:r>
        <w:t>Skenovací úhel minimálně 150°</w:t>
      </w:r>
    </w:p>
    <w:p w14:paraId="77D7FC27" w14:textId="03842107" w:rsidR="00EB0F94" w:rsidRDefault="00EB0F94" w:rsidP="00EB0F94">
      <w:pPr>
        <w:pStyle w:val="Odstavecseseznamem"/>
        <w:numPr>
          <w:ilvl w:val="0"/>
          <w:numId w:val="1"/>
        </w:numPr>
      </w:pPr>
      <w:r>
        <w:t xml:space="preserve">Frekvence </w:t>
      </w:r>
      <w:r w:rsidR="00462FF8">
        <w:t xml:space="preserve">snímání </w:t>
      </w:r>
      <w:r>
        <w:t>minimálně v</w:t>
      </w:r>
      <w:r w:rsidR="00462FF8">
        <w:t> </w:t>
      </w:r>
      <w:r>
        <w:t>rozsahu 5-12 MHz</w:t>
      </w:r>
    </w:p>
    <w:p w14:paraId="33F14B92" w14:textId="77777777" w:rsidR="00EB0F94" w:rsidRDefault="00EB0F94" w:rsidP="00EB0F94">
      <w:pPr>
        <w:pStyle w:val="Odstavecseseznamem"/>
        <w:numPr>
          <w:ilvl w:val="0"/>
          <w:numId w:val="1"/>
        </w:numPr>
      </w:pPr>
      <w:r>
        <w:t>Optický systém:</w:t>
      </w:r>
    </w:p>
    <w:p w14:paraId="4AECECFD" w14:textId="77777777" w:rsidR="00EB0F94" w:rsidRDefault="00EB0F94" w:rsidP="00EB0F94">
      <w:pPr>
        <w:pStyle w:val="Odstavecseseznamem"/>
        <w:numPr>
          <w:ilvl w:val="1"/>
          <w:numId w:val="1"/>
        </w:numPr>
      </w:pPr>
      <w:r>
        <w:t>zorné pole minimálně 100°</w:t>
      </w:r>
    </w:p>
    <w:p w14:paraId="7E4C94A7" w14:textId="097803C2" w:rsidR="00EB0F94" w:rsidRDefault="00EB0F94" w:rsidP="00EB0F94">
      <w:pPr>
        <w:pStyle w:val="Odstavecseseznamem"/>
        <w:numPr>
          <w:ilvl w:val="1"/>
          <w:numId w:val="1"/>
        </w:numPr>
      </w:pPr>
      <w:r>
        <w:t xml:space="preserve">směr pohledu přední šikmý minimálně </w:t>
      </w:r>
      <w:r w:rsidR="00F245DB">
        <w:t>40</w:t>
      </w:r>
      <w:r>
        <w:t>°</w:t>
      </w:r>
    </w:p>
    <w:p w14:paraId="5AEFB657" w14:textId="77777777" w:rsidR="00EB0F94" w:rsidRDefault="00EB0F94" w:rsidP="00EB0F94">
      <w:pPr>
        <w:pStyle w:val="Odstavecseseznamem"/>
        <w:numPr>
          <w:ilvl w:val="1"/>
          <w:numId w:val="1"/>
        </w:numPr>
      </w:pPr>
      <w:r>
        <w:t>hloubka ostrosti minimálně 3,0 – 100,0 mm</w:t>
      </w:r>
    </w:p>
    <w:p w14:paraId="39330232" w14:textId="77777777" w:rsidR="00EB0F94" w:rsidRDefault="00EB0F94" w:rsidP="00EB0F94">
      <w:pPr>
        <w:pStyle w:val="Odstavecseseznamem"/>
        <w:numPr>
          <w:ilvl w:val="0"/>
          <w:numId w:val="1"/>
        </w:numPr>
      </w:pPr>
      <w:r>
        <w:t>Zaváděcí tubus:</w:t>
      </w:r>
    </w:p>
    <w:p w14:paraId="74E802CA" w14:textId="77777777" w:rsidR="00EB0F94" w:rsidRDefault="00EB0F94" w:rsidP="00EB0F94">
      <w:pPr>
        <w:pStyle w:val="Odstavecseseznamem"/>
        <w:numPr>
          <w:ilvl w:val="1"/>
          <w:numId w:val="1"/>
        </w:numPr>
      </w:pPr>
      <w:r>
        <w:t>zevní průměr distálního konce maximálně 14,6 mm</w:t>
      </w:r>
    </w:p>
    <w:p w14:paraId="03BFFC4B" w14:textId="77777777" w:rsidR="00EB0F94" w:rsidRDefault="00EB0F94" w:rsidP="00EB0F94">
      <w:pPr>
        <w:pStyle w:val="Odstavecseseznamem"/>
        <w:numPr>
          <w:ilvl w:val="1"/>
          <w:numId w:val="1"/>
        </w:numPr>
      </w:pPr>
      <w:r>
        <w:t>zevní průměr tubusu maximálně 12,8 mm</w:t>
      </w:r>
    </w:p>
    <w:p w14:paraId="773E74ED" w14:textId="77777777" w:rsidR="00EB0F94" w:rsidRDefault="00EB0F94" w:rsidP="00EB0F94">
      <w:pPr>
        <w:pStyle w:val="Odstavecseseznamem"/>
        <w:numPr>
          <w:ilvl w:val="1"/>
          <w:numId w:val="1"/>
        </w:numPr>
      </w:pPr>
      <w:r>
        <w:t>pracovní délka minimálně 1250 mm</w:t>
      </w:r>
    </w:p>
    <w:p w14:paraId="3218A454" w14:textId="77777777" w:rsidR="00EB0F94" w:rsidRDefault="00EB0F94" w:rsidP="00EB0F94">
      <w:pPr>
        <w:pStyle w:val="Odstavecseseznamem"/>
        <w:numPr>
          <w:ilvl w:val="0"/>
          <w:numId w:val="1"/>
        </w:numPr>
      </w:pPr>
      <w:r>
        <w:t>Pracovní kanál – vnitřní průměr minimálně 3,7 mm</w:t>
      </w:r>
    </w:p>
    <w:p w14:paraId="76650AA5" w14:textId="77777777" w:rsidR="00EB0F94" w:rsidRDefault="00EB0F94" w:rsidP="00EB0F94">
      <w:pPr>
        <w:pStyle w:val="Odstavecseseznamem"/>
        <w:numPr>
          <w:ilvl w:val="0"/>
          <w:numId w:val="1"/>
        </w:numPr>
      </w:pPr>
      <w:r>
        <w:t>Ohybová část – rozsah angulace:</w:t>
      </w:r>
    </w:p>
    <w:p w14:paraId="1D565DDF" w14:textId="77777777" w:rsidR="00EB0F94" w:rsidRDefault="00EB0F94" w:rsidP="00EB0F94">
      <w:pPr>
        <w:pStyle w:val="Odstavecseseznamem"/>
        <w:numPr>
          <w:ilvl w:val="1"/>
          <w:numId w:val="1"/>
        </w:numPr>
      </w:pPr>
      <w:r>
        <w:t>nahoru minimálně 130°</w:t>
      </w:r>
    </w:p>
    <w:p w14:paraId="155BE64B" w14:textId="77777777" w:rsidR="00EB0F94" w:rsidRDefault="00EB0F94" w:rsidP="00EB0F94">
      <w:pPr>
        <w:pStyle w:val="Odstavecseseznamem"/>
        <w:numPr>
          <w:ilvl w:val="1"/>
          <w:numId w:val="1"/>
        </w:numPr>
      </w:pPr>
      <w:r>
        <w:t>dolů minimálně 90°</w:t>
      </w:r>
    </w:p>
    <w:p w14:paraId="019E7A28" w14:textId="77777777" w:rsidR="00EB0F94" w:rsidRDefault="00EB0F94" w:rsidP="00EB0F94">
      <w:pPr>
        <w:pStyle w:val="Odstavecseseznamem"/>
        <w:numPr>
          <w:ilvl w:val="1"/>
          <w:numId w:val="1"/>
        </w:numPr>
      </w:pPr>
      <w:r>
        <w:t>doprava minimálně 90°</w:t>
      </w:r>
    </w:p>
    <w:p w14:paraId="37C0F8C5" w14:textId="77777777" w:rsidR="00EB0F94" w:rsidRDefault="00EB0F94" w:rsidP="00EB0F94">
      <w:pPr>
        <w:pStyle w:val="Odstavecseseznamem"/>
        <w:numPr>
          <w:ilvl w:val="1"/>
          <w:numId w:val="1"/>
        </w:numPr>
      </w:pPr>
      <w:r>
        <w:t>doleva minimálně 90°</w:t>
      </w:r>
    </w:p>
    <w:p w14:paraId="2D9AEDFF" w14:textId="27022E71" w:rsidR="00940F1A" w:rsidRPr="007A2980" w:rsidRDefault="00940F1A" w:rsidP="00C27EDC">
      <w:pPr>
        <w:keepNext/>
        <w:spacing w:after="0"/>
        <w:rPr>
          <w:b/>
          <w:sz w:val="24"/>
        </w:rPr>
      </w:pPr>
      <w:r w:rsidRPr="00406199">
        <w:rPr>
          <w:b/>
          <w:sz w:val="24"/>
        </w:rPr>
        <w:t>Ultrazvukový</w:t>
      </w:r>
      <w:r w:rsidR="009505DD">
        <w:rPr>
          <w:b/>
          <w:sz w:val="24"/>
        </w:rPr>
        <w:t xml:space="preserve"> diagnostický</w:t>
      </w:r>
      <w:r w:rsidRPr="00406199">
        <w:rPr>
          <w:b/>
          <w:sz w:val="24"/>
        </w:rPr>
        <w:t xml:space="preserve"> </w:t>
      </w:r>
      <w:r w:rsidR="009505DD">
        <w:rPr>
          <w:b/>
          <w:sz w:val="24"/>
        </w:rPr>
        <w:t>přístroj pro endosonografii</w:t>
      </w:r>
    </w:p>
    <w:p w14:paraId="36A7379F" w14:textId="4E106747" w:rsidR="006D6F7A" w:rsidRDefault="006D6F7A" w:rsidP="00440B34">
      <w:pPr>
        <w:pStyle w:val="Odstavecseseznamem"/>
        <w:numPr>
          <w:ilvl w:val="0"/>
          <w:numId w:val="1"/>
        </w:numPr>
      </w:pPr>
      <w:r>
        <w:t xml:space="preserve">Vybavení pro připojení a používání výše specifikovaných </w:t>
      </w:r>
      <w:r w:rsidR="00462FF8">
        <w:t>ultrazvukových endoskopů</w:t>
      </w:r>
    </w:p>
    <w:p w14:paraId="67A6693B" w14:textId="5113728E" w:rsidR="00440B34" w:rsidRDefault="00440B34" w:rsidP="00440B34">
      <w:pPr>
        <w:pStyle w:val="Odstavecseseznamem"/>
        <w:numPr>
          <w:ilvl w:val="0"/>
          <w:numId w:val="1"/>
        </w:numPr>
      </w:pPr>
      <w:r>
        <w:t>Přístroj s možností přizpůsobení pro různé druhy vyšetření</w:t>
      </w:r>
    </w:p>
    <w:p w14:paraId="761FE04F" w14:textId="721E7F95" w:rsidR="00440B34" w:rsidRDefault="00440B34" w:rsidP="00440B34">
      <w:pPr>
        <w:pStyle w:val="Odstavecseseznamem"/>
        <w:numPr>
          <w:ilvl w:val="0"/>
          <w:numId w:val="1"/>
        </w:numPr>
      </w:pPr>
      <w:r>
        <w:t>Poloha monitoru nastavitelná ve všech směrech</w:t>
      </w:r>
      <w:r w:rsidR="009E38D3">
        <w:t xml:space="preserve"> a</w:t>
      </w:r>
      <w:r>
        <w:t xml:space="preserve"> současně nezávisle výškově a stranově stavitelná poloha obslužného</w:t>
      </w:r>
      <w:r w:rsidR="009E38D3">
        <w:t xml:space="preserve"> ovládacího</w:t>
      </w:r>
      <w:r>
        <w:t xml:space="preserve"> pultu</w:t>
      </w:r>
    </w:p>
    <w:p w14:paraId="3FED3BC6" w14:textId="149D23BC" w:rsidR="00440B34" w:rsidRDefault="00F46080" w:rsidP="00440B34">
      <w:pPr>
        <w:pStyle w:val="Odstavecseseznamem"/>
        <w:numPr>
          <w:ilvl w:val="0"/>
          <w:numId w:val="1"/>
        </w:numPr>
      </w:pPr>
      <w:r>
        <w:t>D</w:t>
      </w:r>
      <w:r w:rsidR="00440B34">
        <w:t>otykový ovládací panel</w:t>
      </w:r>
      <w:r>
        <w:t xml:space="preserve"> s úhlopříčkou z rozsahu 10 až 12 palců </w:t>
      </w:r>
      <w:r w:rsidR="000F34E3">
        <w:t>určený</w:t>
      </w:r>
      <w:r w:rsidR="00440B34">
        <w:t xml:space="preserve"> pro úpravu jednotlivých zobrazovacích módů, </w:t>
      </w:r>
      <w:r w:rsidR="000F34E3">
        <w:t>kalkulací</w:t>
      </w:r>
      <w:r w:rsidR="00440B34">
        <w:t>, měření apod.</w:t>
      </w:r>
    </w:p>
    <w:p w14:paraId="21D71624" w14:textId="10BC9702" w:rsidR="00440B34" w:rsidRDefault="00440B34" w:rsidP="00440B34">
      <w:pPr>
        <w:pStyle w:val="Odstavecseseznamem"/>
        <w:numPr>
          <w:ilvl w:val="0"/>
          <w:numId w:val="1"/>
        </w:numPr>
      </w:pPr>
      <w:r>
        <w:t xml:space="preserve">Dynamický rozsah </w:t>
      </w:r>
      <w:r w:rsidR="009E38D3">
        <w:t xml:space="preserve">minimálně </w:t>
      </w:r>
      <w:r>
        <w:t>320 dB</w:t>
      </w:r>
    </w:p>
    <w:p w14:paraId="5379234A" w14:textId="33FFC9C6" w:rsidR="00440B34" w:rsidRDefault="00FD41E1" w:rsidP="00440B34">
      <w:pPr>
        <w:pStyle w:val="Odstavecseseznamem"/>
        <w:numPr>
          <w:ilvl w:val="0"/>
          <w:numId w:val="1"/>
        </w:numPr>
      </w:pPr>
      <w:r>
        <w:t xml:space="preserve">Pro sondy s frekvenčním </w:t>
      </w:r>
      <w:r w:rsidR="00440B34">
        <w:t>rozsah</w:t>
      </w:r>
      <w:r>
        <w:t>em</w:t>
      </w:r>
      <w:r w:rsidR="00440B34">
        <w:t xml:space="preserve"> </w:t>
      </w:r>
      <w:r>
        <w:t>minimálně</w:t>
      </w:r>
      <w:r w:rsidR="00440B34">
        <w:t xml:space="preserve"> 1–18 MHz</w:t>
      </w:r>
    </w:p>
    <w:p w14:paraId="694BC145" w14:textId="77777777" w:rsidR="00440B34" w:rsidRDefault="00440B34" w:rsidP="00440B34">
      <w:pPr>
        <w:pStyle w:val="Odstavecseseznamem"/>
        <w:numPr>
          <w:ilvl w:val="0"/>
          <w:numId w:val="1"/>
        </w:numPr>
      </w:pPr>
      <w:r>
        <w:t>Držák kabelů sond na obou stranách přístroje</w:t>
      </w:r>
    </w:p>
    <w:p w14:paraId="1A4269C8" w14:textId="77777777" w:rsidR="00440B34" w:rsidRDefault="00440B34" w:rsidP="00440B34">
      <w:pPr>
        <w:pStyle w:val="Odstavecseseznamem"/>
        <w:numPr>
          <w:ilvl w:val="0"/>
          <w:numId w:val="1"/>
        </w:numPr>
      </w:pPr>
      <w:r>
        <w:t>Držáky hlavic sond po obou stranách přístroje</w:t>
      </w:r>
    </w:p>
    <w:p w14:paraId="00E0DED9" w14:textId="77777777" w:rsidR="00440B34" w:rsidRPr="00AD2858" w:rsidRDefault="00440B34" w:rsidP="00440B34">
      <w:pPr>
        <w:pStyle w:val="Odstavecseseznamem"/>
        <w:numPr>
          <w:ilvl w:val="0"/>
          <w:numId w:val="1"/>
        </w:numPr>
      </w:pPr>
      <w:r w:rsidRPr="00AD2858">
        <w:t>Manuální STC gain</w:t>
      </w:r>
    </w:p>
    <w:p w14:paraId="4DD1DF5B" w14:textId="1EBFE833" w:rsidR="00440B34" w:rsidRDefault="00FD41E1" w:rsidP="00440B34">
      <w:pPr>
        <w:pStyle w:val="Odstavecseseznamem"/>
        <w:numPr>
          <w:ilvl w:val="0"/>
          <w:numId w:val="1"/>
        </w:numPr>
      </w:pPr>
      <w:r>
        <w:t xml:space="preserve">Minimálně </w:t>
      </w:r>
      <w:r w:rsidR="00440B34">
        <w:t xml:space="preserve">4 </w:t>
      </w:r>
      <w:r>
        <w:t xml:space="preserve">aktivní </w:t>
      </w:r>
      <w:r w:rsidR="00440B34">
        <w:t xml:space="preserve">+ 2 </w:t>
      </w:r>
      <w:r>
        <w:t>pasivní</w:t>
      </w:r>
      <w:r w:rsidR="00440B34">
        <w:t xml:space="preserve"> elektronické konektorové vstupy pro 2D zobrazovací sondy</w:t>
      </w:r>
    </w:p>
    <w:p w14:paraId="07728C91" w14:textId="5C34E053" w:rsidR="00440B34" w:rsidRDefault="00440B34" w:rsidP="00440B34">
      <w:pPr>
        <w:pStyle w:val="Odstavecseseznamem"/>
        <w:numPr>
          <w:ilvl w:val="0"/>
          <w:numId w:val="1"/>
        </w:numPr>
      </w:pPr>
      <w:r>
        <w:lastRenderedPageBreak/>
        <w:t xml:space="preserve">Hmotnost přístroje </w:t>
      </w:r>
      <w:r w:rsidR="000E748B">
        <w:t xml:space="preserve">bez sond maximálně </w:t>
      </w:r>
      <w:r w:rsidR="00C20237">
        <w:t xml:space="preserve">160 </w:t>
      </w:r>
      <w:r>
        <w:t>kg</w:t>
      </w:r>
    </w:p>
    <w:p w14:paraId="09F666B7" w14:textId="66F2A155" w:rsidR="000E748B" w:rsidRDefault="000E748B" w:rsidP="00440B34">
      <w:pPr>
        <w:pStyle w:val="Odstavecseseznamem"/>
        <w:numPr>
          <w:ilvl w:val="0"/>
          <w:numId w:val="1"/>
        </w:numPr>
      </w:pPr>
      <w:r>
        <w:t>Plochá obrazovka s úhlopříčkou z rozsahu</w:t>
      </w:r>
      <w:r w:rsidR="00440B34" w:rsidRPr="00741338">
        <w:t xml:space="preserve"> 22</w:t>
      </w:r>
      <w:r>
        <w:t xml:space="preserve"> až 24</w:t>
      </w:r>
      <w:r w:rsidR="00F46080">
        <w:t>,5</w:t>
      </w:r>
      <w:r>
        <w:t xml:space="preserve"> palců</w:t>
      </w:r>
      <w:r w:rsidR="00440B34" w:rsidRPr="00741338">
        <w:t xml:space="preserve"> </w:t>
      </w:r>
    </w:p>
    <w:p w14:paraId="508741D5" w14:textId="05242135" w:rsidR="00440B34" w:rsidRDefault="000E748B" w:rsidP="00AD2858">
      <w:pPr>
        <w:pStyle w:val="Odstavecseseznamem"/>
        <w:numPr>
          <w:ilvl w:val="1"/>
          <w:numId w:val="1"/>
        </w:numPr>
      </w:pPr>
      <w:r>
        <w:t xml:space="preserve">Rozlišení obrazu minimálně </w:t>
      </w:r>
      <w:r w:rsidR="00440B34" w:rsidRPr="00741338">
        <w:t>1920x1080 px</w:t>
      </w:r>
    </w:p>
    <w:p w14:paraId="6FF57A31" w14:textId="12CEDE57" w:rsidR="00440B34" w:rsidRDefault="000E748B" w:rsidP="00440B34">
      <w:pPr>
        <w:pStyle w:val="Odstavecseseznamem"/>
        <w:numPr>
          <w:ilvl w:val="0"/>
          <w:numId w:val="1"/>
        </w:numPr>
      </w:pPr>
      <w:r>
        <w:t>Zobrazování minimálně</w:t>
      </w:r>
      <w:r w:rsidR="00440B34">
        <w:t>:</w:t>
      </w:r>
    </w:p>
    <w:p w14:paraId="375DA6A2" w14:textId="77777777" w:rsidR="00440B34" w:rsidRDefault="00440B34" w:rsidP="00440B34">
      <w:pPr>
        <w:pStyle w:val="Odstavecseseznamem"/>
        <w:numPr>
          <w:ilvl w:val="1"/>
          <w:numId w:val="1"/>
        </w:numPr>
      </w:pPr>
      <w:r>
        <w:t>B-mode na základních frekvencích</w:t>
      </w:r>
    </w:p>
    <w:p w14:paraId="1ECE6002" w14:textId="77777777" w:rsidR="00440B34" w:rsidRDefault="00440B34" w:rsidP="00440B34">
      <w:pPr>
        <w:pStyle w:val="Odstavecseseznamem"/>
        <w:numPr>
          <w:ilvl w:val="1"/>
          <w:numId w:val="1"/>
        </w:numPr>
      </w:pPr>
      <w:r>
        <w:t>B-mode na harmonických frekvencích</w:t>
      </w:r>
    </w:p>
    <w:p w14:paraId="6E45E751" w14:textId="77777777" w:rsidR="00440B34" w:rsidRDefault="00440B34" w:rsidP="00440B34">
      <w:pPr>
        <w:pStyle w:val="Odstavecseseznamem"/>
        <w:numPr>
          <w:ilvl w:val="1"/>
          <w:numId w:val="1"/>
        </w:numPr>
      </w:pPr>
      <w:r>
        <w:t>PW – pulzní doppler na všech nabídnutých sondách</w:t>
      </w:r>
    </w:p>
    <w:p w14:paraId="38254564" w14:textId="77777777" w:rsidR="00440B34" w:rsidRDefault="00440B34" w:rsidP="00440B34">
      <w:pPr>
        <w:pStyle w:val="Odstavecseseznamem"/>
        <w:numPr>
          <w:ilvl w:val="1"/>
          <w:numId w:val="1"/>
        </w:numPr>
      </w:pPr>
      <w:r>
        <w:t>Barevné dopplerovské zobrazení včetně zobrazení energie krevního toku (powerdoppler, angio doppler)</w:t>
      </w:r>
    </w:p>
    <w:p w14:paraId="08E3DFC1" w14:textId="77777777" w:rsidR="00440B34" w:rsidRDefault="00440B34" w:rsidP="00440B34">
      <w:pPr>
        <w:pStyle w:val="Odstavecseseznamem"/>
        <w:numPr>
          <w:ilvl w:val="1"/>
          <w:numId w:val="1"/>
        </w:numPr>
      </w:pPr>
      <w:r>
        <w:t>Trapezoidní zobrazení na lineární sondě 30 stupňů</w:t>
      </w:r>
    </w:p>
    <w:p w14:paraId="290B9B19" w14:textId="77777777" w:rsidR="00440B34" w:rsidRDefault="00440B34" w:rsidP="00440B34">
      <w:pPr>
        <w:pStyle w:val="Odstavecseseznamem"/>
        <w:numPr>
          <w:ilvl w:val="1"/>
          <w:numId w:val="1"/>
        </w:numPr>
      </w:pPr>
      <w:r>
        <w:t>Úhlové (compound) zobrazení zajišťující nejvyšší kvalitu zobrazení, zobrazení  aktivní v harmonickém režimu a  duplexním/triplexním barevném dopplerovském zobrazení</w:t>
      </w:r>
    </w:p>
    <w:p w14:paraId="3D49D976" w14:textId="77777777" w:rsidR="00440B34" w:rsidRDefault="00440B34" w:rsidP="00440B34">
      <w:pPr>
        <w:pStyle w:val="Odstavecseseznamem"/>
        <w:numPr>
          <w:ilvl w:val="1"/>
          <w:numId w:val="1"/>
        </w:numPr>
      </w:pPr>
      <w:r>
        <w:t>Simultánní duální zobrazení - B-mode a B-mode + CFM v reálném čase, rychlé simultánní duplexní i živé triplexní zobrazení v reálném čase zobrazení s použitím kontrastních látek s možností provedení kvantitativní analýzy</w:t>
      </w:r>
    </w:p>
    <w:p w14:paraId="5528535D" w14:textId="77777777" w:rsidR="00440B34" w:rsidRDefault="00440B34" w:rsidP="00440B34">
      <w:pPr>
        <w:pStyle w:val="Odstavecseseznamem"/>
        <w:numPr>
          <w:ilvl w:val="1"/>
          <w:numId w:val="1"/>
        </w:numPr>
      </w:pPr>
      <w:r>
        <w:t>Modul pro zobrazení, mapování a hodnocení elasticity tkáně (strain elastografie) včetně strain histogramu s možnosti kvantifikace barevné mapy k přesnému stagingu jaterní fibrózy</w:t>
      </w:r>
    </w:p>
    <w:p w14:paraId="07130C47" w14:textId="77777777" w:rsidR="00440B34" w:rsidRDefault="00440B34" w:rsidP="00440B34">
      <w:pPr>
        <w:pStyle w:val="Odstavecseseznamem"/>
        <w:numPr>
          <w:ilvl w:val="1"/>
          <w:numId w:val="1"/>
        </w:numPr>
      </w:pPr>
      <w:r>
        <w:t>Shear wave elastografie, zobrazení hloubky měření, indexu kvality vyšetření/poměr úspěšných a neúspěšných měření, umožňuje měření jak v kPa, tak v m/s</w:t>
      </w:r>
    </w:p>
    <w:p w14:paraId="00CAAC14" w14:textId="77777777" w:rsidR="00440B34" w:rsidRDefault="00440B34" w:rsidP="00440B34">
      <w:pPr>
        <w:pStyle w:val="Odstavecseseznamem"/>
        <w:numPr>
          <w:ilvl w:val="1"/>
          <w:numId w:val="1"/>
        </w:numPr>
      </w:pPr>
      <w:r>
        <w:t>Umožňuje rozšíření o modalitu reálné virtuální sonografie (inteligentní fúze ultrazvukového a CT/MRI obrazu)</w:t>
      </w:r>
    </w:p>
    <w:p w14:paraId="6791DA53" w14:textId="7F197A59" w:rsidR="00440B34" w:rsidRDefault="00440B34" w:rsidP="00440B34">
      <w:pPr>
        <w:pStyle w:val="Odstavecseseznamem"/>
        <w:numPr>
          <w:ilvl w:val="0"/>
          <w:numId w:val="1"/>
        </w:numPr>
      </w:pPr>
      <w:r>
        <w:t xml:space="preserve">Připojení </w:t>
      </w:r>
      <w:r w:rsidR="00F46080">
        <w:t xml:space="preserve">na </w:t>
      </w:r>
      <w:r>
        <w:t xml:space="preserve">PACS </w:t>
      </w:r>
      <w:r w:rsidR="00F46080">
        <w:t>a worklist server zadavatele</w:t>
      </w:r>
    </w:p>
    <w:p w14:paraId="61718E92" w14:textId="744F46F5" w:rsidR="00440B34" w:rsidRDefault="00440B34" w:rsidP="00440B34">
      <w:pPr>
        <w:pStyle w:val="Odstavecseseznamem"/>
        <w:numPr>
          <w:ilvl w:val="0"/>
          <w:numId w:val="1"/>
        </w:numPr>
      </w:pPr>
      <w:r>
        <w:t>Programové vybavení pro provádění všech typů měření požívaných v sonografické diagnostice</w:t>
      </w:r>
      <w:r w:rsidR="009E38D3">
        <w:t xml:space="preserve"> v oboru gastroenterologie</w:t>
      </w:r>
    </w:p>
    <w:p w14:paraId="5C7770DF" w14:textId="77777777" w:rsidR="00440B34" w:rsidRDefault="00440B34" w:rsidP="00440B34">
      <w:pPr>
        <w:pStyle w:val="Odstavecseseznamem"/>
        <w:numPr>
          <w:ilvl w:val="1"/>
          <w:numId w:val="1"/>
        </w:numPr>
      </w:pPr>
      <w:r>
        <w:t>zobrazení s optimalizací parametrů pro různé typy tkání</w:t>
      </w:r>
    </w:p>
    <w:p w14:paraId="6D32022F" w14:textId="77777777" w:rsidR="00440B34" w:rsidRDefault="00440B34" w:rsidP="00440B34">
      <w:pPr>
        <w:pStyle w:val="Odstavecseseznamem"/>
        <w:numPr>
          <w:ilvl w:val="1"/>
          <w:numId w:val="1"/>
        </w:numPr>
      </w:pPr>
      <w:r>
        <w:t>možnost měření v živém i ve zmrazeném obraze</w:t>
      </w:r>
    </w:p>
    <w:p w14:paraId="328AC9D9" w14:textId="77777777" w:rsidR="00440B34" w:rsidRDefault="00440B34" w:rsidP="00440B34">
      <w:pPr>
        <w:pStyle w:val="Odstavecseseznamem"/>
        <w:numPr>
          <w:ilvl w:val="1"/>
          <w:numId w:val="1"/>
        </w:numPr>
      </w:pPr>
      <w:r>
        <w:t>automatizované měření parametrů dopplerovského spektra (PI, RI, Vmax, Vmin, Vmean)</w:t>
      </w:r>
    </w:p>
    <w:p w14:paraId="116E5E94" w14:textId="77777777" w:rsidR="00440B34" w:rsidRDefault="00440B34" w:rsidP="00440B34">
      <w:pPr>
        <w:pStyle w:val="Odstavecseseznamem"/>
        <w:numPr>
          <w:ilvl w:val="1"/>
          <w:numId w:val="1"/>
        </w:numPr>
      </w:pPr>
      <w:r>
        <w:t>zobrazení na LCD displeji počtu již provedených měření pro každý parametr</w:t>
      </w:r>
    </w:p>
    <w:p w14:paraId="522F17F3" w14:textId="77777777" w:rsidR="00440B34" w:rsidRDefault="00440B34" w:rsidP="00440B34">
      <w:pPr>
        <w:pStyle w:val="Odstavecseseznamem"/>
        <w:numPr>
          <w:ilvl w:val="1"/>
          <w:numId w:val="1"/>
        </w:numPr>
      </w:pPr>
      <w:r>
        <w:t>zvětšování a zmenšování zobrazovacího pole s kontinuálním posunem zvětšeného obrazu</w:t>
      </w:r>
    </w:p>
    <w:p w14:paraId="73B6AA5A" w14:textId="77777777" w:rsidR="00440B34" w:rsidRDefault="00440B34" w:rsidP="00440B34">
      <w:pPr>
        <w:pStyle w:val="Odstavecseseznamem"/>
        <w:numPr>
          <w:ilvl w:val="1"/>
          <w:numId w:val="1"/>
        </w:numPr>
      </w:pPr>
      <w:r>
        <w:t>možnost zvětšení zobrazovaného pole ve zmrazeném režimu</w:t>
      </w:r>
    </w:p>
    <w:p w14:paraId="41B2402C" w14:textId="77777777" w:rsidR="00440B34" w:rsidRDefault="00440B34" w:rsidP="00440B34">
      <w:pPr>
        <w:pStyle w:val="Odstavecseseznamem"/>
        <w:numPr>
          <w:ilvl w:val="1"/>
          <w:numId w:val="1"/>
        </w:numPr>
      </w:pPr>
      <w:r>
        <w:t>uspořádání B obrazu a dopplerovského spektra na monitoru vedle sebe a nad sebou</w:t>
      </w:r>
    </w:p>
    <w:p w14:paraId="6E54AD07" w14:textId="42E2C988" w:rsidR="00440B34" w:rsidRDefault="00440B34" w:rsidP="00440B34">
      <w:pPr>
        <w:pStyle w:val="Odstavecseseznamem"/>
        <w:numPr>
          <w:ilvl w:val="1"/>
          <w:numId w:val="1"/>
        </w:numPr>
      </w:pPr>
      <w:r>
        <w:t>rozsáhlá paměťová smyčka pro uložení 2D snímků i pro uložení dopplerovského záznamu, v případě vyšetření pomocí kontrastních látek nastavitelná délka smyčky min</w:t>
      </w:r>
      <w:r w:rsidR="0009631A">
        <w:t>imálně</w:t>
      </w:r>
      <w:r>
        <w:t xml:space="preserve"> </w:t>
      </w:r>
      <w:r w:rsidR="00111CE7">
        <w:t xml:space="preserve">3 </w:t>
      </w:r>
      <w:r>
        <w:t>minut</w:t>
      </w:r>
    </w:p>
    <w:p w14:paraId="417EC59A" w14:textId="77777777" w:rsidR="00440B34" w:rsidRDefault="00440B34" w:rsidP="00440B34">
      <w:pPr>
        <w:pStyle w:val="Odstavecseseznamem"/>
        <w:numPr>
          <w:ilvl w:val="1"/>
          <w:numId w:val="1"/>
        </w:numPr>
      </w:pPr>
      <w:r>
        <w:t>jednotlačítková optimalizace nastavení akvizičních parametrů pro různé typy tkání i typy podmínek vyšetřovaného objektu (pro dvourozměrné a dopplerovském zobrazení)</w:t>
      </w:r>
    </w:p>
    <w:p w14:paraId="4A9C3F7C" w14:textId="04F61248" w:rsidR="00440B34" w:rsidRDefault="00F46080" w:rsidP="00F46080">
      <w:pPr>
        <w:pStyle w:val="Odstavecseseznamem"/>
        <w:numPr>
          <w:ilvl w:val="0"/>
          <w:numId w:val="1"/>
        </w:numPr>
      </w:pPr>
      <w:r>
        <w:t>Z</w:t>
      </w:r>
      <w:r w:rsidR="00440B34">
        <w:t xml:space="preserve">áznam </w:t>
      </w:r>
      <w:r>
        <w:t xml:space="preserve">snímků (foto i video) </w:t>
      </w:r>
      <w:r w:rsidR="00440B34">
        <w:t xml:space="preserve">na interní </w:t>
      </w:r>
      <w:r>
        <w:t xml:space="preserve">paměťové médium </w:t>
      </w:r>
      <w:r w:rsidR="00440B34">
        <w:t>s</w:t>
      </w:r>
      <w:r>
        <w:t> </w:t>
      </w:r>
      <w:r w:rsidR="00440B34">
        <w:t>kapacitou</w:t>
      </w:r>
      <w:r>
        <w:t xml:space="preserve"> minimálně</w:t>
      </w:r>
      <w:r w:rsidR="00440B34">
        <w:t xml:space="preserve"> 1 TB</w:t>
      </w:r>
    </w:p>
    <w:p w14:paraId="673C5D20" w14:textId="6F280E00" w:rsidR="00440B34" w:rsidRDefault="00E67D21" w:rsidP="00440B34">
      <w:pPr>
        <w:pStyle w:val="Odstavecseseznamem"/>
        <w:numPr>
          <w:ilvl w:val="0"/>
          <w:numId w:val="1"/>
        </w:numPr>
      </w:pPr>
      <w:r>
        <w:t>Ukládání/export</w:t>
      </w:r>
      <w:r w:rsidR="00440B34">
        <w:t xml:space="preserve"> snímků v</w:t>
      </w:r>
      <w:r w:rsidR="009E38D3">
        <w:t>e formátech spustitelných v</w:t>
      </w:r>
      <w:r w:rsidR="00440B34">
        <w:t xml:space="preserve"> PC </w:t>
      </w:r>
      <w:r w:rsidR="009E38D3">
        <w:t xml:space="preserve">s běžnou softvérovou výbavou </w:t>
      </w:r>
      <w:r w:rsidR="00440B34">
        <w:t>i DICOM formátu</w:t>
      </w:r>
    </w:p>
    <w:p w14:paraId="11CD6FBE" w14:textId="77777777" w:rsidR="00440B34" w:rsidRDefault="00440B34" w:rsidP="00440B34">
      <w:pPr>
        <w:pStyle w:val="Odstavecseseznamem"/>
        <w:numPr>
          <w:ilvl w:val="0"/>
          <w:numId w:val="1"/>
        </w:numPr>
      </w:pPr>
      <w:r>
        <w:t>Přístroj je vybaven 6 porty USB sloužícími pro připojení externích záznamových zařízení – ext. HDD, flash paměť, tiskárna</w:t>
      </w:r>
    </w:p>
    <w:p w14:paraId="11447AB5" w14:textId="77777777" w:rsidR="00440B34" w:rsidRDefault="00440B34" w:rsidP="00440B34">
      <w:pPr>
        <w:pStyle w:val="Odstavecseseznamem"/>
        <w:numPr>
          <w:ilvl w:val="0"/>
          <w:numId w:val="1"/>
        </w:numPr>
      </w:pPr>
      <w:r>
        <w:lastRenderedPageBreak/>
        <w:t>Maximální dosažitelná obrazová frekvence (frame rate) 882 f/s</w:t>
      </w:r>
    </w:p>
    <w:p w14:paraId="29D22945" w14:textId="2B2E0DCD" w:rsidR="004A059C" w:rsidRDefault="00440B34" w:rsidP="00983F97">
      <w:pPr>
        <w:pStyle w:val="Odstavecseseznamem"/>
        <w:numPr>
          <w:ilvl w:val="0"/>
          <w:numId w:val="1"/>
        </w:numPr>
      </w:pPr>
      <w:r>
        <w:t>Přístroj je vybaven klasickou alfanumerickou klávesnicí, tak i virtuální na dotykovém panelu</w:t>
      </w:r>
    </w:p>
    <w:p w14:paraId="20D44ADD" w14:textId="536D5470" w:rsidR="0036309E" w:rsidRDefault="000258BA" w:rsidP="00983F97">
      <w:pPr>
        <w:pStyle w:val="Odstavecseseznamem"/>
        <w:numPr>
          <w:ilvl w:val="0"/>
          <w:numId w:val="1"/>
        </w:numPr>
      </w:pPr>
      <w:r>
        <w:t>Požadované sondy:</w:t>
      </w:r>
    </w:p>
    <w:p w14:paraId="244D2AB9" w14:textId="6E30F9EE" w:rsidR="000258BA" w:rsidRPr="00A651E5" w:rsidRDefault="000258BA" w:rsidP="00B41D9D">
      <w:pPr>
        <w:pStyle w:val="Odstavecseseznamem"/>
        <w:numPr>
          <w:ilvl w:val="1"/>
          <w:numId w:val="1"/>
        </w:numPr>
      </w:pPr>
      <w:r w:rsidRPr="000258BA">
        <w:t>Konvexní sonda pro abdominální vyšetření</w:t>
      </w:r>
      <w:r>
        <w:t xml:space="preserve">, </w:t>
      </w:r>
      <w:r w:rsidRPr="000258BA">
        <w:t>frekvenční rozsah min</w:t>
      </w:r>
      <w:r>
        <w:t>imálně</w:t>
      </w:r>
      <w:r w:rsidRPr="000258BA">
        <w:t xml:space="preserve"> 1 – 6 MHz</w:t>
      </w:r>
      <w:r>
        <w:t>,</w:t>
      </w:r>
      <w:r w:rsidRPr="000258BA">
        <w:t xml:space="preserve"> úh</w:t>
      </w:r>
      <w:r>
        <w:t>el</w:t>
      </w:r>
      <w:r w:rsidRPr="000258BA">
        <w:t xml:space="preserve"> zobrazení min</w:t>
      </w:r>
      <w:r>
        <w:t>imálně</w:t>
      </w:r>
      <w:r w:rsidRPr="000258BA">
        <w:t xml:space="preserve"> </w:t>
      </w:r>
      <w:del w:id="24" w:author="Keller Pavel" w:date="2025-08-12T08:49:00Z">
        <w:r w:rsidRPr="000258BA" w:rsidDel="00585626">
          <w:delText>100</w:delText>
        </w:r>
      </w:del>
      <w:ins w:id="25" w:author="Keller Pavel" w:date="2025-08-12T08:49:00Z">
        <w:r w:rsidR="00585626">
          <w:t>7</w:t>
        </w:r>
        <w:r w:rsidR="00585626" w:rsidRPr="000258BA">
          <w:t>0</w:t>
        </w:r>
      </w:ins>
      <w:r w:rsidRPr="000258BA">
        <w:t>°</w:t>
      </w:r>
    </w:p>
    <w:sectPr w:rsidR="000258BA" w:rsidRPr="00A651E5" w:rsidSect="00540AA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BCFE2" w14:textId="77777777" w:rsidR="006F02DB" w:rsidRDefault="006F02DB" w:rsidP="003F28B9">
      <w:pPr>
        <w:spacing w:after="0" w:line="240" w:lineRule="auto"/>
      </w:pPr>
      <w:r>
        <w:separator/>
      </w:r>
    </w:p>
  </w:endnote>
  <w:endnote w:type="continuationSeparator" w:id="0">
    <w:p w14:paraId="653671CB" w14:textId="77777777" w:rsidR="006F02DB" w:rsidRDefault="006F02DB" w:rsidP="003F2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4858F" w14:textId="77777777" w:rsidR="00725CD1" w:rsidRDefault="00725CD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825472"/>
      <w:docPartObj>
        <w:docPartGallery w:val="Page Numbers (Bottom of Page)"/>
        <w:docPartUnique/>
      </w:docPartObj>
    </w:sdtPr>
    <w:sdtEndPr/>
    <w:sdtContent>
      <w:sdt>
        <w:sdtPr>
          <w:id w:val="37899341"/>
          <w:docPartObj>
            <w:docPartGallery w:val="Page Numbers (Top of Page)"/>
            <w:docPartUnique/>
          </w:docPartObj>
        </w:sdtPr>
        <w:sdtEndPr/>
        <w:sdtContent>
          <w:p w14:paraId="022A383E" w14:textId="77777777" w:rsidR="00725CD1" w:rsidRDefault="00725CD1">
            <w:pPr>
              <w:pStyle w:val="Zpat"/>
              <w:jc w:val="right"/>
            </w:pPr>
            <w:r>
              <w:t xml:space="preserve">Stránka </w:t>
            </w:r>
            <w:r>
              <w:rPr>
                <w:b/>
                <w:sz w:val="24"/>
                <w:szCs w:val="24"/>
              </w:rPr>
              <w:fldChar w:fldCharType="begin"/>
            </w:r>
            <w:r>
              <w:rPr>
                <w:b/>
              </w:rPr>
              <w:instrText>PAGE</w:instrText>
            </w:r>
            <w:r>
              <w:rPr>
                <w:b/>
                <w:sz w:val="24"/>
                <w:szCs w:val="24"/>
              </w:rPr>
              <w:fldChar w:fldCharType="separate"/>
            </w:r>
            <w:r>
              <w:rPr>
                <w:b/>
                <w:noProof/>
              </w:rPr>
              <w:t>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Pr>
                <w:b/>
                <w:noProof/>
              </w:rPr>
              <w:t>4</w:t>
            </w:r>
            <w:r>
              <w:rPr>
                <w:b/>
                <w:sz w:val="24"/>
                <w:szCs w:val="24"/>
              </w:rPr>
              <w:fldChar w:fldCharType="end"/>
            </w:r>
          </w:p>
        </w:sdtContent>
      </w:sdt>
    </w:sdtContent>
  </w:sdt>
  <w:p w14:paraId="28BC4751" w14:textId="77777777" w:rsidR="00725CD1" w:rsidRDefault="00725CD1">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C9CD0" w14:textId="77777777" w:rsidR="00725CD1" w:rsidRDefault="00725CD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97047" w14:textId="77777777" w:rsidR="006F02DB" w:rsidRDefault="006F02DB" w:rsidP="003F28B9">
      <w:pPr>
        <w:spacing w:after="0" w:line="240" w:lineRule="auto"/>
      </w:pPr>
      <w:r>
        <w:separator/>
      </w:r>
    </w:p>
  </w:footnote>
  <w:footnote w:type="continuationSeparator" w:id="0">
    <w:p w14:paraId="25EE71C4" w14:textId="77777777" w:rsidR="006F02DB" w:rsidRDefault="006F02DB" w:rsidP="003F2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3D930" w14:textId="77777777" w:rsidR="00725CD1" w:rsidRDefault="00725CD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E4983" w14:textId="77777777" w:rsidR="00725CD1" w:rsidRDefault="00725CD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9174F" w14:textId="77777777" w:rsidR="00725CD1" w:rsidRDefault="00725CD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A0546"/>
    <w:multiLevelType w:val="hybridMultilevel"/>
    <w:tmpl w:val="09C41E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CA6709"/>
    <w:multiLevelType w:val="hybridMultilevel"/>
    <w:tmpl w:val="C8AAA99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E1D77C9"/>
    <w:multiLevelType w:val="hybridMultilevel"/>
    <w:tmpl w:val="535073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14C0C6D"/>
    <w:multiLevelType w:val="hybridMultilevel"/>
    <w:tmpl w:val="C7B4E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521BA2"/>
    <w:multiLevelType w:val="hybridMultilevel"/>
    <w:tmpl w:val="89F2AC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0543F80"/>
    <w:multiLevelType w:val="hybridMultilevel"/>
    <w:tmpl w:val="52E0CE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090438D"/>
    <w:multiLevelType w:val="hybridMultilevel"/>
    <w:tmpl w:val="D5103DA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0A15735"/>
    <w:multiLevelType w:val="hybridMultilevel"/>
    <w:tmpl w:val="AEB4B6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4FC6EE9"/>
    <w:multiLevelType w:val="hybridMultilevel"/>
    <w:tmpl w:val="4C527CA8"/>
    <w:lvl w:ilvl="0" w:tplc="04050001">
      <w:start w:val="1"/>
      <w:numFmt w:val="bullet"/>
      <w:lvlText w:val=""/>
      <w:lvlJc w:val="left"/>
      <w:pPr>
        <w:ind w:left="1077" w:hanging="360"/>
      </w:pPr>
      <w:rPr>
        <w:rFonts w:ascii="Symbol" w:hAnsi="Symbol" w:hint="default"/>
      </w:rPr>
    </w:lvl>
    <w:lvl w:ilvl="1" w:tplc="04050003">
      <w:start w:val="1"/>
      <w:numFmt w:val="bullet"/>
      <w:lvlText w:val="o"/>
      <w:lvlJc w:val="left"/>
      <w:pPr>
        <w:ind w:left="1797" w:hanging="360"/>
      </w:pPr>
      <w:rPr>
        <w:rFonts w:ascii="Courier New" w:hAnsi="Courier New" w:cs="Courier New" w:hint="default"/>
      </w:rPr>
    </w:lvl>
    <w:lvl w:ilvl="2" w:tplc="04050005">
      <w:start w:val="1"/>
      <w:numFmt w:val="bullet"/>
      <w:lvlText w:val=""/>
      <w:lvlJc w:val="left"/>
      <w:pPr>
        <w:ind w:left="2517" w:hanging="360"/>
      </w:pPr>
      <w:rPr>
        <w:rFonts w:ascii="Wingdings" w:hAnsi="Wingdings" w:hint="default"/>
      </w:rPr>
    </w:lvl>
    <w:lvl w:ilvl="3" w:tplc="04050001">
      <w:start w:val="1"/>
      <w:numFmt w:val="bullet"/>
      <w:lvlText w:val=""/>
      <w:lvlJc w:val="left"/>
      <w:pPr>
        <w:ind w:left="3237" w:hanging="360"/>
      </w:pPr>
      <w:rPr>
        <w:rFonts w:ascii="Symbol" w:hAnsi="Symbol" w:hint="default"/>
      </w:rPr>
    </w:lvl>
    <w:lvl w:ilvl="4" w:tplc="04050003">
      <w:start w:val="1"/>
      <w:numFmt w:val="bullet"/>
      <w:lvlText w:val="o"/>
      <w:lvlJc w:val="left"/>
      <w:pPr>
        <w:ind w:left="3957" w:hanging="360"/>
      </w:pPr>
      <w:rPr>
        <w:rFonts w:ascii="Courier New" w:hAnsi="Courier New" w:cs="Courier New" w:hint="default"/>
      </w:rPr>
    </w:lvl>
    <w:lvl w:ilvl="5" w:tplc="04050005">
      <w:start w:val="1"/>
      <w:numFmt w:val="bullet"/>
      <w:lvlText w:val=""/>
      <w:lvlJc w:val="left"/>
      <w:pPr>
        <w:ind w:left="4677" w:hanging="360"/>
      </w:pPr>
      <w:rPr>
        <w:rFonts w:ascii="Wingdings" w:hAnsi="Wingdings" w:hint="default"/>
      </w:rPr>
    </w:lvl>
    <w:lvl w:ilvl="6" w:tplc="04050001">
      <w:start w:val="1"/>
      <w:numFmt w:val="bullet"/>
      <w:lvlText w:val=""/>
      <w:lvlJc w:val="left"/>
      <w:pPr>
        <w:ind w:left="5397" w:hanging="360"/>
      </w:pPr>
      <w:rPr>
        <w:rFonts w:ascii="Symbol" w:hAnsi="Symbol" w:hint="default"/>
      </w:rPr>
    </w:lvl>
    <w:lvl w:ilvl="7" w:tplc="04050003">
      <w:start w:val="1"/>
      <w:numFmt w:val="bullet"/>
      <w:lvlText w:val="o"/>
      <w:lvlJc w:val="left"/>
      <w:pPr>
        <w:ind w:left="6117" w:hanging="360"/>
      </w:pPr>
      <w:rPr>
        <w:rFonts w:ascii="Courier New" w:hAnsi="Courier New" w:cs="Courier New" w:hint="default"/>
      </w:rPr>
    </w:lvl>
    <w:lvl w:ilvl="8" w:tplc="04050005">
      <w:start w:val="1"/>
      <w:numFmt w:val="bullet"/>
      <w:lvlText w:val=""/>
      <w:lvlJc w:val="left"/>
      <w:pPr>
        <w:ind w:left="6837" w:hanging="360"/>
      </w:pPr>
      <w:rPr>
        <w:rFonts w:ascii="Wingdings" w:hAnsi="Wingdings" w:hint="default"/>
      </w:rPr>
    </w:lvl>
  </w:abstractNum>
  <w:abstractNum w:abstractNumId="9" w15:restartNumberingAfterBreak="0">
    <w:nsid w:val="442F73A0"/>
    <w:multiLevelType w:val="hybridMultilevel"/>
    <w:tmpl w:val="29E0BAD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5866B09"/>
    <w:multiLevelType w:val="hybridMultilevel"/>
    <w:tmpl w:val="16C874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E0E304D"/>
    <w:multiLevelType w:val="hybridMultilevel"/>
    <w:tmpl w:val="F2821ACE"/>
    <w:lvl w:ilvl="0" w:tplc="2A124E8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2B81C72"/>
    <w:multiLevelType w:val="hybridMultilevel"/>
    <w:tmpl w:val="D03C29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A396365"/>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1"/>
  </w:num>
  <w:num w:numId="3">
    <w:abstractNumId w:val="10"/>
  </w:num>
  <w:num w:numId="4">
    <w:abstractNumId w:val="0"/>
  </w:num>
  <w:num w:numId="5">
    <w:abstractNumId w:val="9"/>
  </w:num>
  <w:num w:numId="6">
    <w:abstractNumId w:val="8"/>
  </w:num>
  <w:num w:numId="7">
    <w:abstractNumId w:val="5"/>
  </w:num>
  <w:num w:numId="8">
    <w:abstractNumId w:val="4"/>
  </w:num>
  <w:num w:numId="9">
    <w:abstractNumId w:val="3"/>
  </w:num>
  <w:num w:numId="10">
    <w:abstractNumId w:val="12"/>
  </w:num>
  <w:num w:numId="11">
    <w:abstractNumId w:val="13"/>
  </w:num>
  <w:num w:numId="12">
    <w:abstractNumId w:val="2"/>
  </w:num>
  <w:num w:numId="13">
    <w:abstractNumId w:val="7"/>
  </w:num>
  <w:num w:numId="14">
    <w:abstractNumId w:val="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eller Pavel">
    <w15:presenceInfo w15:providerId="AD" w15:userId="S-1-5-21-4105476825-3491161087-1729853541-244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3A7"/>
    <w:rsid w:val="00004F65"/>
    <w:rsid w:val="00007387"/>
    <w:rsid w:val="00011487"/>
    <w:rsid w:val="00013E83"/>
    <w:rsid w:val="0001461E"/>
    <w:rsid w:val="000151B2"/>
    <w:rsid w:val="00020302"/>
    <w:rsid w:val="000230BA"/>
    <w:rsid w:val="000232A1"/>
    <w:rsid w:val="000258BA"/>
    <w:rsid w:val="000326BA"/>
    <w:rsid w:val="000405BD"/>
    <w:rsid w:val="0004338B"/>
    <w:rsid w:val="0004461A"/>
    <w:rsid w:val="00051855"/>
    <w:rsid w:val="000623A7"/>
    <w:rsid w:val="000630ED"/>
    <w:rsid w:val="00064DA9"/>
    <w:rsid w:val="00072D93"/>
    <w:rsid w:val="000838A6"/>
    <w:rsid w:val="00090506"/>
    <w:rsid w:val="0009631A"/>
    <w:rsid w:val="000A3DC1"/>
    <w:rsid w:val="000C05FB"/>
    <w:rsid w:val="000C41C8"/>
    <w:rsid w:val="000C4D23"/>
    <w:rsid w:val="000D2425"/>
    <w:rsid w:val="000D3F2B"/>
    <w:rsid w:val="000D7EBA"/>
    <w:rsid w:val="000E748B"/>
    <w:rsid w:val="000F1089"/>
    <w:rsid w:val="000F1C6E"/>
    <w:rsid w:val="000F20A3"/>
    <w:rsid w:val="000F34E3"/>
    <w:rsid w:val="000F4CF8"/>
    <w:rsid w:val="000F60D5"/>
    <w:rsid w:val="00104B0F"/>
    <w:rsid w:val="00111CE7"/>
    <w:rsid w:val="00112FDF"/>
    <w:rsid w:val="00123842"/>
    <w:rsid w:val="00125B5B"/>
    <w:rsid w:val="00125F5A"/>
    <w:rsid w:val="0013155D"/>
    <w:rsid w:val="001372D0"/>
    <w:rsid w:val="00137B2D"/>
    <w:rsid w:val="00151521"/>
    <w:rsid w:val="00154BD9"/>
    <w:rsid w:val="00165036"/>
    <w:rsid w:val="001714A5"/>
    <w:rsid w:val="0017254D"/>
    <w:rsid w:val="00196D05"/>
    <w:rsid w:val="001A7848"/>
    <w:rsid w:val="001B54A5"/>
    <w:rsid w:val="001C6AFA"/>
    <w:rsid w:val="001E6CC9"/>
    <w:rsid w:val="001F0A63"/>
    <w:rsid w:val="001F41ED"/>
    <w:rsid w:val="002000CD"/>
    <w:rsid w:val="00210E05"/>
    <w:rsid w:val="0021606D"/>
    <w:rsid w:val="0022051F"/>
    <w:rsid w:val="00221910"/>
    <w:rsid w:val="00222C6E"/>
    <w:rsid w:val="00233A60"/>
    <w:rsid w:val="00240696"/>
    <w:rsid w:val="00250765"/>
    <w:rsid w:val="00256FA3"/>
    <w:rsid w:val="00267FB2"/>
    <w:rsid w:val="002B370A"/>
    <w:rsid w:val="002B6A41"/>
    <w:rsid w:val="002C72C9"/>
    <w:rsid w:val="002C77DB"/>
    <w:rsid w:val="002D3446"/>
    <w:rsid w:val="002E2B03"/>
    <w:rsid w:val="002E54D9"/>
    <w:rsid w:val="002E5BEC"/>
    <w:rsid w:val="002E6F51"/>
    <w:rsid w:val="002F2843"/>
    <w:rsid w:val="002F6806"/>
    <w:rsid w:val="002F7504"/>
    <w:rsid w:val="002F79A9"/>
    <w:rsid w:val="00302CA6"/>
    <w:rsid w:val="0031205F"/>
    <w:rsid w:val="00312460"/>
    <w:rsid w:val="003161CE"/>
    <w:rsid w:val="00316BFE"/>
    <w:rsid w:val="00321538"/>
    <w:rsid w:val="003347B5"/>
    <w:rsid w:val="0034678A"/>
    <w:rsid w:val="0034767B"/>
    <w:rsid w:val="00351398"/>
    <w:rsid w:val="0035348D"/>
    <w:rsid w:val="00354546"/>
    <w:rsid w:val="00354673"/>
    <w:rsid w:val="003546D3"/>
    <w:rsid w:val="00361EA1"/>
    <w:rsid w:val="0036309E"/>
    <w:rsid w:val="00366569"/>
    <w:rsid w:val="00371FA1"/>
    <w:rsid w:val="00372743"/>
    <w:rsid w:val="00376113"/>
    <w:rsid w:val="00385C67"/>
    <w:rsid w:val="00387792"/>
    <w:rsid w:val="00387D76"/>
    <w:rsid w:val="00392E7B"/>
    <w:rsid w:val="00393CB8"/>
    <w:rsid w:val="003979D3"/>
    <w:rsid w:val="003A6D1A"/>
    <w:rsid w:val="003B695D"/>
    <w:rsid w:val="003D5546"/>
    <w:rsid w:val="003D6238"/>
    <w:rsid w:val="003D650C"/>
    <w:rsid w:val="003D7234"/>
    <w:rsid w:val="003E26D6"/>
    <w:rsid w:val="003E52E0"/>
    <w:rsid w:val="003E7FCF"/>
    <w:rsid w:val="003F1C3D"/>
    <w:rsid w:val="003F28B9"/>
    <w:rsid w:val="003F39D3"/>
    <w:rsid w:val="003F4946"/>
    <w:rsid w:val="003F55A6"/>
    <w:rsid w:val="003F6275"/>
    <w:rsid w:val="003F71D1"/>
    <w:rsid w:val="00406199"/>
    <w:rsid w:val="00413670"/>
    <w:rsid w:val="00414175"/>
    <w:rsid w:val="00415D71"/>
    <w:rsid w:val="00416D6D"/>
    <w:rsid w:val="0042170F"/>
    <w:rsid w:val="00422D04"/>
    <w:rsid w:val="004269FB"/>
    <w:rsid w:val="00427162"/>
    <w:rsid w:val="00437FB8"/>
    <w:rsid w:val="00440B27"/>
    <w:rsid w:val="00440B34"/>
    <w:rsid w:val="00455C1A"/>
    <w:rsid w:val="00462FF8"/>
    <w:rsid w:val="00473E0F"/>
    <w:rsid w:val="00475256"/>
    <w:rsid w:val="00485EF2"/>
    <w:rsid w:val="00494400"/>
    <w:rsid w:val="0049547C"/>
    <w:rsid w:val="004A059C"/>
    <w:rsid w:val="004A2842"/>
    <w:rsid w:val="004A3471"/>
    <w:rsid w:val="004A7E89"/>
    <w:rsid w:val="004B49C7"/>
    <w:rsid w:val="004D1658"/>
    <w:rsid w:val="004D420C"/>
    <w:rsid w:val="004D7C6D"/>
    <w:rsid w:val="004D7F63"/>
    <w:rsid w:val="004E65DA"/>
    <w:rsid w:val="004E6E60"/>
    <w:rsid w:val="004F5E62"/>
    <w:rsid w:val="00515FDB"/>
    <w:rsid w:val="0052062E"/>
    <w:rsid w:val="0053209C"/>
    <w:rsid w:val="005376B3"/>
    <w:rsid w:val="00540AA4"/>
    <w:rsid w:val="005435D0"/>
    <w:rsid w:val="00544010"/>
    <w:rsid w:val="0054604A"/>
    <w:rsid w:val="005538D6"/>
    <w:rsid w:val="00555667"/>
    <w:rsid w:val="005602AC"/>
    <w:rsid w:val="00564DCE"/>
    <w:rsid w:val="005665D3"/>
    <w:rsid w:val="00573BFA"/>
    <w:rsid w:val="00583B93"/>
    <w:rsid w:val="00585626"/>
    <w:rsid w:val="00587B23"/>
    <w:rsid w:val="00593ED7"/>
    <w:rsid w:val="005A4453"/>
    <w:rsid w:val="005A5C11"/>
    <w:rsid w:val="005C3BAE"/>
    <w:rsid w:val="005C47B2"/>
    <w:rsid w:val="005C4890"/>
    <w:rsid w:val="005C6C1D"/>
    <w:rsid w:val="005E59A4"/>
    <w:rsid w:val="005F1654"/>
    <w:rsid w:val="005F4189"/>
    <w:rsid w:val="005F4B61"/>
    <w:rsid w:val="006100ED"/>
    <w:rsid w:val="00613885"/>
    <w:rsid w:val="006164B3"/>
    <w:rsid w:val="00622D78"/>
    <w:rsid w:val="00633F12"/>
    <w:rsid w:val="00644B3D"/>
    <w:rsid w:val="0064591E"/>
    <w:rsid w:val="00656437"/>
    <w:rsid w:val="006679B6"/>
    <w:rsid w:val="00670731"/>
    <w:rsid w:val="006716D4"/>
    <w:rsid w:val="00682147"/>
    <w:rsid w:val="00691F24"/>
    <w:rsid w:val="00697911"/>
    <w:rsid w:val="006A4430"/>
    <w:rsid w:val="006C1F2D"/>
    <w:rsid w:val="006D2B14"/>
    <w:rsid w:val="006D673F"/>
    <w:rsid w:val="006D6F7A"/>
    <w:rsid w:val="006D7AD1"/>
    <w:rsid w:val="006F0014"/>
    <w:rsid w:val="006F02DB"/>
    <w:rsid w:val="006F3856"/>
    <w:rsid w:val="006F3C9B"/>
    <w:rsid w:val="0070683B"/>
    <w:rsid w:val="00715989"/>
    <w:rsid w:val="00716BF8"/>
    <w:rsid w:val="0072105C"/>
    <w:rsid w:val="00725CD1"/>
    <w:rsid w:val="007263AC"/>
    <w:rsid w:val="00731A75"/>
    <w:rsid w:val="007358E5"/>
    <w:rsid w:val="00735DED"/>
    <w:rsid w:val="00747B1E"/>
    <w:rsid w:val="00747E69"/>
    <w:rsid w:val="00751DEB"/>
    <w:rsid w:val="007560B4"/>
    <w:rsid w:val="007725D1"/>
    <w:rsid w:val="007726E0"/>
    <w:rsid w:val="00773A3B"/>
    <w:rsid w:val="00774FB7"/>
    <w:rsid w:val="00787BEF"/>
    <w:rsid w:val="00796FA8"/>
    <w:rsid w:val="007A2980"/>
    <w:rsid w:val="007A6843"/>
    <w:rsid w:val="007C217D"/>
    <w:rsid w:val="007C7E30"/>
    <w:rsid w:val="007E6CDA"/>
    <w:rsid w:val="007F11EC"/>
    <w:rsid w:val="007F285E"/>
    <w:rsid w:val="007F3A38"/>
    <w:rsid w:val="00801CA7"/>
    <w:rsid w:val="008029B8"/>
    <w:rsid w:val="0080514D"/>
    <w:rsid w:val="00820697"/>
    <w:rsid w:val="008269F3"/>
    <w:rsid w:val="00826DB8"/>
    <w:rsid w:val="00830672"/>
    <w:rsid w:val="00832974"/>
    <w:rsid w:val="00832A69"/>
    <w:rsid w:val="00834739"/>
    <w:rsid w:val="00835AE2"/>
    <w:rsid w:val="00835E5D"/>
    <w:rsid w:val="008363DA"/>
    <w:rsid w:val="00845F1A"/>
    <w:rsid w:val="0084712D"/>
    <w:rsid w:val="00852E89"/>
    <w:rsid w:val="00853195"/>
    <w:rsid w:val="00853A9B"/>
    <w:rsid w:val="00853ECA"/>
    <w:rsid w:val="00856244"/>
    <w:rsid w:val="0086046D"/>
    <w:rsid w:val="00860A4E"/>
    <w:rsid w:val="00860D2E"/>
    <w:rsid w:val="00861388"/>
    <w:rsid w:val="00865545"/>
    <w:rsid w:val="008733FC"/>
    <w:rsid w:val="00886531"/>
    <w:rsid w:val="008A73E6"/>
    <w:rsid w:val="008B0602"/>
    <w:rsid w:val="008C437D"/>
    <w:rsid w:val="008C4988"/>
    <w:rsid w:val="008E1DEB"/>
    <w:rsid w:val="00901E06"/>
    <w:rsid w:val="00903226"/>
    <w:rsid w:val="00907D74"/>
    <w:rsid w:val="0091031B"/>
    <w:rsid w:val="009116A8"/>
    <w:rsid w:val="00914433"/>
    <w:rsid w:val="00914C8D"/>
    <w:rsid w:val="00930FFA"/>
    <w:rsid w:val="00940F1A"/>
    <w:rsid w:val="00945EDF"/>
    <w:rsid w:val="009505DD"/>
    <w:rsid w:val="00952389"/>
    <w:rsid w:val="0096070C"/>
    <w:rsid w:val="0096338D"/>
    <w:rsid w:val="009734F2"/>
    <w:rsid w:val="00973F9C"/>
    <w:rsid w:val="00983DE0"/>
    <w:rsid w:val="00983F97"/>
    <w:rsid w:val="009942A5"/>
    <w:rsid w:val="009957E2"/>
    <w:rsid w:val="009B1E12"/>
    <w:rsid w:val="009B6CDF"/>
    <w:rsid w:val="009B745C"/>
    <w:rsid w:val="009C6313"/>
    <w:rsid w:val="009C6565"/>
    <w:rsid w:val="009D3FD2"/>
    <w:rsid w:val="009D7FD4"/>
    <w:rsid w:val="009E0FA1"/>
    <w:rsid w:val="009E1D38"/>
    <w:rsid w:val="009E38D3"/>
    <w:rsid w:val="009E5269"/>
    <w:rsid w:val="009E61C9"/>
    <w:rsid w:val="009F38D1"/>
    <w:rsid w:val="00A0308A"/>
    <w:rsid w:val="00A103B5"/>
    <w:rsid w:val="00A1040F"/>
    <w:rsid w:val="00A10D7D"/>
    <w:rsid w:val="00A156AA"/>
    <w:rsid w:val="00A1617B"/>
    <w:rsid w:val="00A16E75"/>
    <w:rsid w:val="00A214A2"/>
    <w:rsid w:val="00A2245C"/>
    <w:rsid w:val="00A25D6B"/>
    <w:rsid w:val="00A264A3"/>
    <w:rsid w:val="00A30156"/>
    <w:rsid w:val="00A41D74"/>
    <w:rsid w:val="00A42904"/>
    <w:rsid w:val="00A43CB2"/>
    <w:rsid w:val="00A52C32"/>
    <w:rsid w:val="00A53F92"/>
    <w:rsid w:val="00A621C9"/>
    <w:rsid w:val="00A651E5"/>
    <w:rsid w:val="00A66EB8"/>
    <w:rsid w:val="00A705DB"/>
    <w:rsid w:val="00A8227B"/>
    <w:rsid w:val="00A82DFE"/>
    <w:rsid w:val="00A83E2E"/>
    <w:rsid w:val="00A9309D"/>
    <w:rsid w:val="00AB1ADE"/>
    <w:rsid w:val="00AB5AD6"/>
    <w:rsid w:val="00AB5D06"/>
    <w:rsid w:val="00AD2858"/>
    <w:rsid w:val="00AD54DD"/>
    <w:rsid w:val="00AD63C5"/>
    <w:rsid w:val="00AE2AF9"/>
    <w:rsid w:val="00AE4DBE"/>
    <w:rsid w:val="00AF3596"/>
    <w:rsid w:val="00AF4936"/>
    <w:rsid w:val="00B13B3C"/>
    <w:rsid w:val="00B1722A"/>
    <w:rsid w:val="00B21022"/>
    <w:rsid w:val="00B32EC7"/>
    <w:rsid w:val="00B34A31"/>
    <w:rsid w:val="00B41D9D"/>
    <w:rsid w:val="00B455DC"/>
    <w:rsid w:val="00B52B49"/>
    <w:rsid w:val="00B62607"/>
    <w:rsid w:val="00B810E1"/>
    <w:rsid w:val="00BA2E38"/>
    <w:rsid w:val="00BB0226"/>
    <w:rsid w:val="00BB278A"/>
    <w:rsid w:val="00BB79AB"/>
    <w:rsid w:val="00BC21BE"/>
    <w:rsid w:val="00BC36A4"/>
    <w:rsid w:val="00BC3854"/>
    <w:rsid w:val="00BD36B9"/>
    <w:rsid w:val="00BD79B0"/>
    <w:rsid w:val="00BE1532"/>
    <w:rsid w:val="00BE436B"/>
    <w:rsid w:val="00BE7A70"/>
    <w:rsid w:val="00BF2EF9"/>
    <w:rsid w:val="00BF2F14"/>
    <w:rsid w:val="00BF4876"/>
    <w:rsid w:val="00C0316A"/>
    <w:rsid w:val="00C20237"/>
    <w:rsid w:val="00C21EEA"/>
    <w:rsid w:val="00C22A91"/>
    <w:rsid w:val="00C2526E"/>
    <w:rsid w:val="00C27EDC"/>
    <w:rsid w:val="00C314AE"/>
    <w:rsid w:val="00C323A7"/>
    <w:rsid w:val="00C34810"/>
    <w:rsid w:val="00C40C99"/>
    <w:rsid w:val="00C42784"/>
    <w:rsid w:val="00C46C7C"/>
    <w:rsid w:val="00C61730"/>
    <w:rsid w:val="00C72EF4"/>
    <w:rsid w:val="00C73E06"/>
    <w:rsid w:val="00C73FE8"/>
    <w:rsid w:val="00C74C75"/>
    <w:rsid w:val="00C77E3D"/>
    <w:rsid w:val="00C866EC"/>
    <w:rsid w:val="00C86EEF"/>
    <w:rsid w:val="00CA221A"/>
    <w:rsid w:val="00CB2539"/>
    <w:rsid w:val="00CB4C78"/>
    <w:rsid w:val="00CB5246"/>
    <w:rsid w:val="00CC350D"/>
    <w:rsid w:val="00CC3D85"/>
    <w:rsid w:val="00CC4CDA"/>
    <w:rsid w:val="00CC61B7"/>
    <w:rsid w:val="00CD5408"/>
    <w:rsid w:val="00CE6791"/>
    <w:rsid w:val="00CF2A24"/>
    <w:rsid w:val="00CF6A75"/>
    <w:rsid w:val="00CF6D25"/>
    <w:rsid w:val="00D17B2A"/>
    <w:rsid w:val="00D35081"/>
    <w:rsid w:val="00D40CDC"/>
    <w:rsid w:val="00D4164C"/>
    <w:rsid w:val="00D42F29"/>
    <w:rsid w:val="00D46F46"/>
    <w:rsid w:val="00D53D47"/>
    <w:rsid w:val="00D563F1"/>
    <w:rsid w:val="00D5659B"/>
    <w:rsid w:val="00D61751"/>
    <w:rsid w:val="00D65C34"/>
    <w:rsid w:val="00D73940"/>
    <w:rsid w:val="00D75DA1"/>
    <w:rsid w:val="00D800DA"/>
    <w:rsid w:val="00D805BE"/>
    <w:rsid w:val="00D84AE3"/>
    <w:rsid w:val="00D90B83"/>
    <w:rsid w:val="00D92F2C"/>
    <w:rsid w:val="00D93A77"/>
    <w:rsid w:val="00D96249"/>
    <w:rsid w:val="00D968D2"/>
    <w:rsid w:val="00DA2FD8"/>
    <w:rsid w:val="00DA4995"/>
    <w:rsid w:val="00DA5B4C"/>
    <w:rsid w:val="00DB572D"/>
    <w:rsid w:val="00DC1B57"/>
    <w:rsid w:val="00DC448C"/>
    <w:rsid w:val="00DD2198"/>
    <w:rsid w:val="00DD4118"/>
    <w:rsid w:val="00DD64F9"/>
    <w:rsid w:val="00DE203F"/>
    <w:rsid w:val="00DE2A2A"/>
    <w:rsid w:val="00DE74E0"/>
    <w:rsid w:val="00DF323C"/>
    <w:rsid w:val="00DF5EEF"/>
    <w:rsid w:val="00E03309"/>
    <w:rsid w:val="00E05DE9"/>
    <w:rsid w:val="00E1218E"/>
    <w:rsid w:val="00E16DF2"/>
    <w:rsid w:val="00E25215"/>
    <w:rsid w:val="00E25530"/>
    <w:rsid w:val="00E26F46"/>
    <w:rsid w:val="00E32114"/>
    <w:rsid w:val="00E35292"/>
    <w:rsid w:val="00E35B2C"/>
    <w:rsid w:val="00E54992"/>
    <w:rsid w:val="00E5580A"/>
    <w:rsid w:val="00E67D21"/>
    <w:rsid w:val="00E7422B"/>
    <w:rsid w:val="00E82F86"/>
    <w:rsid w:val="00E85817"/>
    <w:rsid w:val="00EA2692"/>
    <w:rsid w:val="00EA3903"/>
    <w:rsid w:val="00EA3ABF"/>
    <w:rsid w:val="00EB0F94"/>
    <w:rsid w:val="00EB6752"/>
    <w:rsid w:val="00EC25AC"/>
    <w:rsid w:val="00EC5985"/>
    <w:rsid w:val="00ED4034"/>
    <w:rsid w:val="00EE7953"/>
    <w:rsid w:val="00EF44F0"/>
    <w:rsid w:val="00F0421F"/>
    <w:rsid w:val="00F135D8"/>
    <w:rsid w:val="00F1651D"/>
    <w:rsid w:val="00F1653D"/>
    <w:rsid w:val="00F2044F"/>
    <w:rsid w:val="00F245DB"/>
    <w:rsid w:val="00F25671"/>
    <w:rsid w:val="00F3082A"/>
    <w:rsid w:val="00F30B4E"/>
    <w:rsid w:val="00F3795F"/>
    <w:rsid w:val="00F402A8"/>
    <w:rsid w:val="00F46080"/>
    <w:rsid w:val="00F46F41"/>
    <w:rsid w:val="00F61C1A"/>
    <w:rsid w:val="00F638EC"/>
    <w:rsid w:val="00F63AEF"/>
    <w:rsid w:val="00F82ACB"/>
    <w:rsid w:val="00F93928"/>
    <w:rsid w:val="00F94489"/>
    <w:rsid w:val="00F949B0"/>
    <w:rsid w:val="00F95875"/>
    <w:rsid w:val="00FA5D69"/>
    <w:rsid w:val="00FB0093"/>
    <w:rsid w:val="00FB0111"/>
    <w:rsid w:val="00FC1775"/>
    <w:rsid w:val="00FC4823"/>
    <w:rsid w:val="00FC5143"/>
    <w:rsid w:val="00FC74F8"/>
    <w:rsid w:val="00FD1A6D"/>
    <w:rsid w:val="00FD41E1"/>
    <w:rsid w:val="00FD6C10"/>
    <w:rsid w:val="00FE4A64"/>
    <w:rsid w:val="00FF5E25"/>
    <w:rsid w:val="00FF6B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F5978"/>
  <w15:docId w15:val="{0CFF93B6-2D20-4822-B983-CC2391625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7ED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F28B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F28B9"/>
  </w:style>
  <w:style w:type="paragraph" w:styleId="Zpat">
    <w:name w:val="footer"/>
    <w:basedOn w:val="Normln"/>
    <w:link w:val="ZpatChar"/>
    <w:uiPriority w:val="99"/>
    <w:unhideWhenUsed/>
    <w:rsid w:val="003F28B9"/>
    <w:pPr>
      <w:tabs>
        <w:tab w:val="center" w:pos="4536"/>
        <w:tab w:val="right" w:pos="9072"/>
      </w:tabs>
      <w:spacing w:after="0" w:line="240" w:lineRule="auto"/>
    </w:pPr>
  </w:style>
  <w:style w:type="character" w:customStyle="1" w:styleId="ZpatChar">
    <w:name w:val="Zápatí Char"/>
    <w:basedOn w:val="Standardnpsmoodstavce"/>
    <w:link w:val="Zpat"/>
    <w:uiPriority w:val="99"/>
    <w:rsid w:val="003F28B9"/>
  </w:style>
  <w:style w:type="paragraph" w:styleId="Textbubliny">
    <w:name w:val="Balloon Text"/>
    <w:basedOn w:val="Normln"/>
    <w:link w:val="TextbublinyChar"/>
    <w:uiPriority w:val="99"/>
    <w:semiHidden/>
    <w:unhideWhenUsed/>
    <w:rsid w:val="003F28B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F28B9"/>
    <w:rPr>
      <w:rFonts w:ascii="Tahoma" w:hAnsi="Tahoma" w:cs="Tahoma"/>
      <w:sz w:val="16"/>
      <w:szCs w:val="16"/>
    </w:rPr>
  </w:style>
  <w:style w:type="paragraph" w:styleId="Odstavecseseznamem">
    <w:name w:val="List Paragraph"/>
    <w:basedOn w:val="Normln"/>
    <w:link w:val="OdstavecseseznamemChar"/>
    <w:uiPriority w:val="34"/>
    <w:qFormat/>
    <w:rsid w:val="003F28B9"/>
    <w:pPr>
      <w:ind w:left="720"/>
      <w:contextualSpacing/>
    </w:pPr>
  </w:style>
  <w:style w:type="character" w:styleId="Odkaznakoment">
    <w:name w:val="annotation reference"/>
    <w:basedOn w:val="Standardnpsmoodstavce"/>
    <w:uiPriority w:val="99"/>
    <w:unhideWhenUsed/>
    <w:rsid w:val="003F28B9"/>
    <w:rPr>
      <w:sz w:val="16"/>
      <w:szCs w:val="16"/>
    </w:rPr>
  </w:style>
  <w:style w:type="paragraph" w:styleId="Textkomente">
    <w:name w:val="annotation text"/>
    <w:basedOn w:val="Normln"/>
    <w:link w:val="TextkomenteChar"/>
    <w:uiPriority w:val="99"/>
    <w:unhideWhenUsed/>
    <w:rsid w:val="003F28B9"/>
    <w:pPr>
      <w:spacing w:line="240" w:lineRule="auto"/>
    </w:pPr>
    <w:rPr>
      <w:sz w:val="20"/>
      <w:szCs w:val="20"/>
    </w:rPr>
  </w:style>
  <w:style w:type="character" w:customStyle="1" w:styleId="TextkomenteChar">
    <w:name w:val="Text komentáře Char"/>
    <w:basedOn w:val="Standardnpsmoodstavce"/>
    <w:link w:val="Textkomente"/>
    <w:uiPriority w:val="99"/>
    <w:rsid w:val="003F28B9"/>
    <w:rPr>
      <w:sz w:val="20"/>
      <w:szCs w:val="20"/>
    </w:rPr>
  </w:style>
  <w:style w:type="paragraph" w:styleId="Pedmtkomente">
    <w:name w:val="annotation subject"/>
    <w:basedOn w:val="Textkomente"/>
    <w:next w:val="Textkomente"/>
    <w:link w:val="PedmtkomenteChar"/>
    <w:uiPriority w:val="99"/>
    <w:semiHidden/>
    <w:unhideWhenUsed/>
    <w:rsid w:val="003F28B9"/>
    <w:rPr>
      <w:b/>
      <w:bCs/>
    </w:rPr>
  </w:style>
  <w:style w:type="character" w:customStyle="1" w:styleId="PedmtkomenteChar">
    <w:name w:val="Předmět komentáře Char"/>
    <w:basedOn w:val="TextkomenteChar"/>
    <w:link w:val="Pedmtkomente"/>
    <w:uiPriority w:val="99"/>
    <w:semiHidden/>
    <w:rsid w:val="003F28B9"/>
    <w:rPr>
      <w:b/>
      <w:bCs/>
      <w:sz w:val="20"/>
      <w:szCs w:val="20"/>
    </w:rPr>
  </w:style>
  <w:style w:type="character" w:customStyle="1" w:styleId="OdstavecseseznamemChar">
    <w:name w:val="Odstavec se seznamem Char"/>
    <w:link w:val="Odstavecseseznamem"/>
    <w:uiPriority w:val="34"/>
    <w:locked/>
    <w:rsid w:val="00F94489"/>
  </w:style>
  <w:style w:type="character" w:customStyle="1" w:styleId="tlid-translation">
    <w:name w:val="tlid-translation"/>
    <w:basedOn w:val="Standardnpsmoodstavce"/>
    <w:rsid w:val="001725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741130">
      <w:bodyDiv w:val="1"/>
      <w:marLeft w:val="0"/>
      <w:marRight w:val="0"/>
      <w:marTop w:val="0"/>
      <w:marBottom w:val="0"/>
      <w:divBdr>
        <w:top w:val="none" w:sz="0" w:space="0" w:color="auto"/>
        <w:left w:val="none" w:sz="0" w:space="0" w:color="auto"/>
        <w:bottom w:val="none" w:sz="0" w:space="0" w:color="auto"/>
        <w:right w:val="none" w:sz="0" w:space="0" w:color="auto"/>
      </w:divBdr>
    </w:div>
    <w:div w:id="652217914">
      <w:bodyDiv w:val="1"/>
      <w:marLeft w:val="0"/>
      <w:marRight w:val="0"/>
      <w:marTop w:val="0"/>
      <w:marBottom w:val="0"/>
      <w:divBdr>
        <w:top w:val="none" w:sz="0" w:space="0" w:color="auto"/>
        <w:left w:val="none" w:sz="0" w:space="0" w:color="auto"/>
        <w:bottom w:val="none" w:sz="0" w:space="0" w:color="auto"/>
        <w:right w:val="none" w:sz="0" w:space="0" w:color="auto"/>
      </w:divBdr>
    </w:div>
    <w:div w:id="1160004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FA757E-00BE-4815-B62F-F31749E30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11</Pages>
  <Words>2646</Words>
  <Characters>15616</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
    </vt:vector>
  </TitlesOfParts>
  <Company>Krajská zdravotní, a.s.</Company>
  <LinksUpToDate>false</LinksUpToDate>
  <CharactersWithSpaces>18226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pavla.valaskova</dc:creator>
  <cp:lastModifiedBy>Keller Pavel</cp:lastModifiedBy>
  <cp:revision>12</cp:revision>
  <cp:lastPrinted>2025-06-20T12:01:00Z</cp:lastPrinted>
  <dcterms:created xsi:type="dcterms:W3CDTF">2025-07-14T12:37:00Z</dcterms:created>
  <dcterms:modified xsi:type="dcterms:W3CDTF">2025-08-12T06:53:00Z</dcterms:modified>
</cp:coreProperties>
</file>